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61" w:tblpY="1"/>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324"/>
      </w:tblGrid>
      <w:tr w:rsidR="008C1777" w:rsidTr="008C1777">
        <w:trPr>
          <w:trHeight w:val="285"/>
        </w:trPr>
        <w:tc>
          <w:tcPr>
            <w:tcW w:w="324" w:type="dxa"/>
          </w:tcPr>
          <w:p w:rsidR="008C1777" w:rsidRDefault="008C1777" w:rsidP="008C1777">
            <w:pPr>
              <w:ind w:right="-874"/>
              <w:jc w:val="center"/>
              <w:rPr>
                <w:rFonts w:ascii="Garamond" w:eastAsia="Batang" w:hAnsi="Garamond"/>
                <w:b/>
                <w:color w:val="999999"/>
                <w:sz w:val="40"/>
                <w:szCs w:val="40"/>
              </w:rPr>
            </w:pPr>
          </w:p>
        </w:tc>
      </w:tr>
    </w:tbl>
    <w:p w:rsidR="00CF71AF" w:rsidRPr="00CF71AF" w:rsidRDefault="00CF71AF" w:rsidP="00CF71AF">
      <w:pPr>
        <w:rPr>
          <w:vanish/>
        </w:rPr>
      </w:pPr>
    </w:p>
    <w:tbl>
      <w:tblPr>
        <w:tblpPr w:leftFromText="180" w:rightFromText="180" w:vertAnchor="text" w:tblpX="-2666" w:tblpY="1"/>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324"/>
      </w:tblGrid>
      <w:tr w:rsidR="008C1777" w:rsidTr="008C1777">
        <w:trPr>
          <w:trHeight w:val="285"/>
        </w:trPr>
        <w:tc>
          <w:tcPr>
            <w:tcW w:w="324" w:type="dxa"/>
          </w:tcPr>
          <w:p w:rsidR="008C1777" w:rsidRDefault="008C1777" w:rsidP="008C1777">
            <w:pPr>
              <w:ind w:right="-874"/>
              <w:jc w:val="center"/>
              <w:rPr>
                <w:rFonts w:ascii="Garamond" w:eastAsia="Batang" w:hAnsi="Garamond"/>
                <w:b/>
                <w:color w:val="999999"/>
                <w:sz w:val="40"/>
                <w:szCs w:val="40"/>
              </w:rPr>
            </w:pPr>
          </w:p>
        </w:tc>
      </w:tr>
    </w:tbl>
    <w:p w:rsidR="00CF71AF" w:rsidRPr="00CF71AF" w:rsidRDefault="00CF71AF" w:rsidP="00CF71AF">
      <w:pPr>
        <w:rPr>
          <w:vanish/>
        </w:rPr>
      </w:pPr>
    </w:p>
    <w:tbl>
      <w:tblPr>
        <w:tblpPr w:leftFromText="180" w:rightFromText="180" w:vertAnchor="text" w:tblpX="-2771" w:tblpY="1"/>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324"/>
      </w:tblGrid>
      <w:tr w:rsidR="008C1777" w:rsidTr="008C1777">
        <w:trPr>
          <w:trHeight w:val="585"/>
        </w:trPr>
        <w:tc>
          <w:tcPr>
            <w:tcW w:w="324" w:type="dxa"/>
          </w:tcPr>
          <w:p w:rsidR="008C1777" w:rsidRDefault="008C1777" w:rsidP="008C1777">
            <w:pPr>
              <w:ind w:right="-874"/>
              <w:jc w:val="center"/>
              <w:rPr>
                <w:rFonts w:ascii="Garamond" w:eastAsia="Batang" w:hAnsi="Garamond"/>
                <w:b/>
                <w:color w:val="999999"/>
                <w:sz w:val="40"/>
                <w:szCs w:val="40"/>
              </w:rPr>
            </w:pPr>
          </w:p>
        </w:tc>
      </w:tr>
    </w:tbl>
    <w:p w:rsidR="00B05E04" w:rsidRDefault="00B05E04" w:rsidP="0023565D">
      <w:pPr>
        <w:ind w:left="-1080" w:right="-874"/>
        <w:jc w:val="right"/>
        <w:rPr>
          <w:rFonts w:ascii="Garamond" w:eastAsia="Batang" w:hAnsi="Garamond"/>
          <w:b/>
          <w:color w:val="999999"/>
          <w:sz w:val="40"/>
          <w:szCs w:val="40"/>
        </w:rPr>
      </w:pPr>
    </w:p>
    <w:p w:rsidR="00B05E04" w:rsidRDefault="00B05E04" w:rsidP="00B05E04">
      <w:pPr>
        <w:ind w:left="-1080" w:right="-874"/>
        <w:jc w:val="center"/>
        <w:rPr>
          <w:rFonts w:ascii="Garamond" w:eastAsia="Batang" w:hAnsi="Garamond"/>
          <w:b/>
          <w:color w:val="999999"/>
          <w:sz w:val="40"/>
          <w:szCs w:val="40"/>
        </w:rPr>
      </w:pPr>
    </w:p>
    <w:p w:rsidR="00B05E04" w:rsidRPr="00A0528B" w:rsidRDefault="00B05E04" w:rsidP="00B05E04">
      <w:pPr>
        <w:ind w:left="-1080" w:right="-874"/>
        <w:jc w:val="center"/>
        <w:rPr>
          <w:rFonts w:ascii="Garamond" w:eastAsia="Batang" w:hAnsi="Garamond"/>
          <w:b/>
          <w:color w:val="999999"/>
          <w:sz w:val="40"/>
          <w:szCs w:val="40"/>
        </w:rPr>
      </w:pPr>
    </w:p>
    <w:p w:rsidR="0023565D" w:rsidRDefault="0023565D" w:rsidP="0023565D">
      <w:pPr>
        <w:jc w:val="center"/>
        <w:rPr>
          <w:rFonts w:cs="Arial"/>
          <w:b/>
          <w:sz w:val="28"/>
          <w:szCs w:val="28"/>
        </w:rPr>
      </w:pPr>
    </w:p>
    <w:p w:rsidR="0023565D" w:rsidRDefault="0023565D" w:rsidP="0023565D">
      <w:pPr>
        <w:jc w:val="center"/>
        <w:rPr>
          <w:rFonts w:cs="Arial"/>
          <w:b/>
          <w:sz w:val="28"/>
          <w:szCs w:val="28"/>
        </w:rPr>
      </w:pPr>
    </w:p>
    <w:p w:rsidR="0023565D" w:rsidRDefault="0023565D" w:rsidP="0023565D">
      <w:pPr>
        <w:jc w:val="center"/>
        <w:rPr>
          <w:rFonts w:cs="Arial"/>
          <w:b/>
          <w:sz w:val="28"/>
          <w:szCs w:val="28"/>
        </w:rPr>
      </w:pPr>
    </w:p>
    <w:p w:rsidR="0023565D" w:rsidRDefault="0023565D" w:rsidP="0039721A">
      <w:pPr>
        <w:rPr>
          <w:rFonts w:cs="Arial"/>
          <w:b/>
          <w:sz w:val="28"/>
          <w:szCs w:val="28"/>
        </w:rPr>
      </w:pPr>
    </w:p>
    <w:p w:rsidR="0023565D" w:rsidRDefault="0023565D" w:rsidP="0023565D">
      <w:pPr>
        <w:jc w:val="center"/>
        <w:rPr>
          <w:rFonts w:cs="Arial"/>
          <w:b/>
          <w:sz w:val="28"/>
          <w:szCs w:val="28"/>
        </w:rPr>
      </w:pPr>
    </w:p>
    <w:p w:rsidR="0023565D" w:rsidRDefault="0023565D" w:rsidP="0023565D">
      <w:pPr>
        <w:jc w:val="center"/>
        <w:rPr>
          <w:rFonts w:cs="Arial"/>
          <w:b/>
          <w:sz w:val="28"/>
          <w:szCs w:val="28"/>
        </w:rPr>
      </w:pPr>
    </w:p>
    <w:p w:rsidR="00777517" w:rsidRDefault="009E6CC3" w:rsidP="009E6CC3">
      <w:pPr>
        <w:rPr>
          <w:rFonts w:cs="Arial"/>
          <w:b/>
          <w:sz w:val="28"/>
          <w:szCs w:val="28"/>
        </w:rPr>
      </w:pPr>
      <w:r>
        <w:rPr>
          <w:noProof/>
          <w:lang w:eastAsia="en-NZ"/>
        </w:rPr>
        <mc:AlternateContent>
          <mc:Choice Requires="wps">
            <w:drawing>
              <wp:anchor distT="45720" distB="45720" distL="114300" distR="114300" simplePos="0" relativeHeight="251660288" behindDoc="0" locked="0" layoutInCell="1" allowOverlap="1">
                <wp:simplePos x="0" y="0"/>
                <wp:positionH relativeFrom="column">
                  <wp:posOffset>626110</wp:posOffset>
                </wp:positionH>
                <wp:positionV relativeFrom="paragraph">
                  <wp:posOffset>923290</wp:posOffset>
                </wp:positionV>
                <wp:extent cx="5678805" cy="2867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8805" cy="2867660"/>
                        </a:xfrm>
                        <a:prstGeom prst="rect">
                          <a:avLst/>
                        </a:prstGeom>
                        <a:solidFill>
                          <a:srgbClr val="FFFFFF"/>
                        </a:solidFill>
                        <a:ln w="9525">
                          <a:solidFill>
                            <a:srgbClr val="000000"/>
                          </a:solidFill>
                          <a:miter lim="800000"/>
                          <a:headEnd/>
                          <a:tailEnd/>
                        </a:ln>
                      </wps:spPr>
                      <wps:txbx>
                        <w:txbxContent>
                          <w:p w:rsidR="005D1DF3" w:rsidRPr="009E6CC3" w:rsidRDefault="005D1DF3" w:rsidP="009E6CC3">
                            <w:pPr>
                              <w:jc w:val="center"/>
                              <w:rPr>
                                <w:rFonts w:asciiTheme="majorHAnsi" w:hAnsiTheme="majorHAnsi" w:cstheme="majorHAnsi"/>
                                <w:b/>
                                <w:sz w:val="48"/>
                                <w:szCs w:val="48"/>
                              </w:rPr>
                            </w:pPr>
                            <w:r w:rsidRPr="009E6CC3">
                              <w:rPr>
                                <w:rFonts w:asciiTheme="majorHAnsi" w:hAnsiTheme="majorHAnsi" w:cstheme="majorHAnsi"/>
                                <w:b/>
                                <w:sz w:val="48"/>
                                <w:szCs w:val="48"/>
                              </w:rPr>
                              <w:t>SPRINKLER CONTRACTOR CERTIFICATION</w:t>
                            </w:r>
                          </w:p>
                          <w:p w:rsidR="005D1DF3" w:rsidRPr="009E6CC3" w:rsidRDefault="005D1DF3" w:rsidP="005D1DF3">
                            <w:pPr>
                              <w:rPr>
                                <w:rFonts w:asciiTheme="majorHAnsi" w:hAnsiTheme="majorHAnsi" w:cstheme="majorHAnsi"/>
                                <w:b/>
                                <w:sz w:val="48"/>
                                <w:szCs w:val="48"/>
                              </w:rPr>
                            </w:pPr>
                          </w:p>
                          <w:p w:rsidR="005D1DF3" w:rsidRPr="009E6CC3" w:rsidRDefault="005D1DF3" w:rsidP="005D1DF3">
                            <w:pPr>
                              <w:rPr>
                                <w:rFonts w:asciiTheme="majorHAnsi" w:hAnsiTheme="majorHAnsi" w:cstheme="majorHAnsi"/>
                                <w:b/>
                                <w:sz w:val="48"/>
                                <w:szCs w:val="48"/>
                              </w:rPr>
                            </w:pPr>
                          </w:p>
                          <w:p w:rsidR="005D1DF3" w:rsidRPr="009E6CC3" w:rsidRDefault="005D1DF3" w:rsidP="005D1DF3">
                            <w:pPr>
                              <w:jc w:val="center"/>
                              <w:rPr>
                                <w:rFonts w:asciiTheme="majorHAnsi" w:hAnsiTheme="majorHAnsi" w:cstheme="majorHAnsi"/>
                                <w:b/>
                                <w:sz w:val="48"/>
                                <w:szCs w:val="48"/>
                              </w:rPr>
                            </w:pPr>
                            <w:r w:rsidRPr="009E6CC3">
                              <w:rPr>
                                <w:rFonts w:asciiTheme="majorHAnsi" w:hAnsiTheme="majorHAnsi" w:cstheme="majorHAnsi"/>
                                <w:b/>
                                <w:sz w:val="48"/>
                                <w:szCs w:val="48"/>
                              </w:rPr>
                              <w:t>APPLICATION PACK FOR NEW CONTRACTORS AND RELISTING</w:t>
                            </w:r>
                          </w:p>
                          <w:p w:rsidR="005D1DF3" w:rsidRPr="009E6CC3" w:rsidRDefault="005D1DF3" w:rsidP="005D1DF3">
                            <w:pPr>
                              <w:jc w:val="center"/>
                              <w:rPr>
                                <w:rFonts w:asciiTheme="majorHAnsi" w:hAnsiTheme="majorHAnsi" w:cstheme="majorHAnsi"/>
                              </w:rPr>
                            </w:pPr>
                          </w:p>
                          <w:p w:rsidR="005D1DF3" w:rsidRPr="009E6CC3" w:rsidRDefault="005D1DF3" w:rsidP="009E6CC3">
                            <w:pPr>
                              <w:jc w:val="center"/>
                              <w:rPr>
                                <w:rFonts w:asciiTheme="majorHAnsi" w:hAnsiTheme="majorHAnsi" w:cstheme="majorHAnsi"/>
                              </w:rPr>
                            </w:pPr>
                            <w:r w:rsidRPr="009E6CC3">
                              <w:rPr>
                                <w:rFonts w:asciiTheme="majorHAnsi" w:hAnsiTheme="majorHAnsi" w:cstheme="majorHAnsi"/>
                              </w:rPr>
                              <w:t>Version 7</w:t>
                            </w:r>
                            <w:r w:rsidR="00637104" w:rsidRPr="009E6CC3">
                              <w:rPr>
                                <w:rFonts w:asciiTheme="majorHAnsi" w:hAnsiTheme="majorHAnsi" w:cstheme="majorHAnsi"/>
                              </w:rPr>
                              <w:t xml:space="preserve">-  </w:t>
                            </w:r>
                            <w:r w:rsidRPr="009E6CC3">
                              <w:rPr>
                                <w:rFonts w:asciiTheme="majorHAnsi" w:hAnsiTheme="majorHAnsi" w:cstheme="majorHAnsi"/>
                              </w:rPr>
                              <w:t>20</w:t>
                            </w:r>
                            <w:r w:rsidR="00637104" w:rsidRPr="009E6CC3">
                              <w:rPr>
                                <w:rFonts w:asciiTheme="majorHAnsi" w:hAnsiTheme="majorHAnsi" w:cstheme="majorHAnsi"/>
                              </w:rPr>
                              <w:t>18</w:t>
                            </w:r>
                            <w:r w:rsidRPr="009E6CC3">
                              <w:rPr>
                                <w:rFonts w:asciiTheme="majorHAnsi" w:hAnsiTheme="majorHAnsi" w:cstheme="majorHAnsi"/>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3pt;margin-top:72.7pt;width:447.15pt;height:225.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">
                <v:textbox>
                  <w:txbxContent>
                    <w:p w:rsidR="005D1DF3" w:rsidRPr="009E6CC3" w:rsidRDefault="005D1DF3" w:rsidP="009E6CC3">
                      <w:pPr>
                        <w:jc w:val="center"/>
                        <w:rPr>
                          <w:rFonts w:asciiTheme="majorHAnsi" w:hAnsiTheme="majorHAnsi" w:cstheme="majorHAnsi"/>
                          <w:b/>
                          <w:sz w:val="48"/>
                          <w:szCs w:val="48"/>
                        </w:rPr>
                      </w:pPr>
                      <w:r w:rsidRPr="009E6CC3">
                        <w:rPr>
                          <w:rFonts w:asciiTheme="majorHAnsi" w:hAnsiTheme="majorHAnsi" w:cstheme="majorHAnsi"/>
                          <w:b/>
                          <w:sz w:val="48"/>
                          <w:szCs w:val="48"/>
                        </w:rPr>
                        <w:t>SPRINKLER CONTRACTOR CERTIFICATION</w:t>
                      </w:r>
                    </w:p>
                    <w:p w:rsidR="005D1DF3" w:rsidRPr="009E6CC3" w:rsidRDefault="005D1DF3" w:rsidP="005D1DF3">
                      <w:pPr>
                        <w:rPr>
                          <w:rFonts w:asciiTheme="majorHAnsi" w:hAnsiTheme="majorHAnsi" w:cstheme="majorHAnsi"/>
                          <w:b/>
                          <w:sz w:val="48"/>
                          <w:szCs w:val="48"/>
                        </w:rPr>
                      </w:pPr>
                    </w:p>
                    <w:p w:rsidR="005D1DF3" w:rsidRPr="009E6CC3" w:rsidRDefault="005D1DF3" w:rsidP="005D1DF3">
                      <w:pPr>
                        <w:rPr>
                          <w:rFonts w:asciiTheme="majorHAnsi" w:hAnsiTheme="majorHAnsi" w:cstheme="majorHAnsi"/>
                          <w:b/>
                          <w:sz w:val="48"/>
                          <w:szCs w:val="48"/>
                        </w:rPr>
                      </w:pPr>
                    </w:p>
                    <w:p w:rsidR="005D1DF3" w:rsidRPr="009E6CC3" w:rsidRDefault="005D1DF3" w:rsidP="005D1DF3">
                      <w:pPr>
                        <w:jc w:val="center"/>
                        <w:rPr>
                          <w:rFonts w:asciiTheme="majorHAnsi" w:hAnsiTheme="majorHAnsi" w:cstheme="majorHAnsi"/>
                          <w:b/>
                          <w:sz w:val="48"/>
                          <w:szCs w:val="48"/>
                        </w:rPr>
                      </w:pPr>
                      <w:r w:rsidRPr="009E6CC3">
                        <w:rPr>
                          <w:rFonts w:asciiTheme="majorHAnsi" w:hAnsiTheme="majorHAnsi" w:cstheme="majorHAnsi"/>
                          <w:b/>
                          <w:sz w:val="48"/>
                          <w:szCs w:val="48"/>
                        </w:rPr>
                        <w:t>APPLICATION PACK FOR NEW CONTRACTORS AND RELISTING</w:t>
                      </w:r>
                    </w:p>
                    <w:p w:rsidR="005D1DF3" w:rsidRPr="009E6CC3" w:rsidRDefault="005D1DF3" w:rsidP="005D1DF3">
                      <w:pPr>
                        <w:jc w:val="center"/>
                        <w:rPr>
                          <w:rFonts w:asciiTheme="majorHAnsi" w:hAnsiTheme="majorHAnsi" w:cstheme="majorHAnsi"/>
                        </w:rPr>
                      </w:pPr>
                    </w:p>
                    <w:p w:rsidR="005D1DF3" w:rsidRPr="009E6CC3" w:rsidRDefault="005D1DF3" w:rsidP="009E6CC3">
                      <w:pPr>
                        <w:jc w:val="center"/>
                        <w:rPr>
                          <w:rFonts w:asciiTheme="majorHAnsi" w:hAnsiTheme="majorHAnsi" w:cstheme="majorHAnsi"/>
                        </w:rPr>
                      </w:pPr>
                      <w:r w:rsidRPr="009E6CC3">
                        <w:rPr>
                          <w:rFonts w:asciiTheme="majorHAnsi" w:hAnsiTheme="majorHAnsi" w:cstheme="majorHAnsi"/>
                        </w:rPr>
                        <w:t>Version 7</w:t>
                      </w:r>
                      <w:r w:rsidR="00637104" w:rsidRPr="009E6CC3">
                        <w:rPr>
                          <w:rFonts w:asciiTheme="majorHAnsi" w:hAnsiTheme="majorHAnsi" w:cstheme="majorHAnsi"/>
                        </w:rPr>
                        <w:t xml:space="preserve">-  </w:t>
                      </w:r>
                      <w:r w:rsidRPr="009E6CC3">
                        <w:rPr>
                          <w:rFonts w:asciiTheme="majorHAnsi" w:hAnsiTheme="majorHAnsi" w:cstheme="majorHAnsi"/>
                        </w:rPr>
                        <w:t>20</w:t>
                      </w:r>
                      <w:r w:rsidR="00637104" w:rsidRPr="009E6CC3">
                        <w:rPr>
                          <w:rFonts w:asciiTheme="majorHAnsi" w:hAnsiTheme="majorHAnsi" w:cstheme="majorHAnsi"/>
                        </w:rPr>
                        <w:t>18</w:t>
                      </w:r>
                      <w:r w:rsidRPr="009E6CC3">
                        <w:rPr>
                          <w:rFonts w:asciiTheme="majorHAnsi" w:hAnsiTheme="majorHAnsi" w:cstheme="majorHAnsi"/>
                        </w:rPr>
                        <w:t xml:space="preserve"> </w:t>
                      </w:r>
                    </w:p>
                  </w:txbxContent>
                </v:textbox>
                <w10:wrap type="square"/>
              </v:shape>
            </w:pict>
          </mc:Fallback>
        </mc:AlternateContent>
      </w:r>
      <w:r w:rsidR="005B7F3D">
        <w:rPr>
          <w:rFonts w:cs="Arial"/>
          <w:b/>
          <w:sz w:val="28"/>
          <w:szCs w:val="28"/>
        </w:rPr>
        <w:br w:type="page"/>
      </w:r>
    </w:p>
    <w:p w:rsidR="00777517" w:rsidRDefault="00777517" w:rsidP="00696C94">
      <w:pPr>
        <w:jc w:val="center"/>
        <w:rPr>
          <w:rFonts w:cs="Arial"/>
          <w:b/>
          <w:sz w:val="28"/>
          <w:szCs w:val="28"/>
        </w:rPr>
      </w:pPr>
    </w:p>
    <w:p w:rsidR="00696C94" w:rsidRPr="0023565D" w:rsidRDefault="00696C94" w:rsidP="00696C94">
      <w:pPr>
        <w:jc w:val="center"/>
        <w:rPr>
          <w:rFonts w:cs="Arial"/>
          <w:b/>
          <w:sz w:val="32"/>
          <w:szCs w:val="32"/>
        </w:rPr>
      </w:pPr>
      <w:r w:rsidRPr="0023565D">
        <w:rPr>
          <w:rFonts w:cs="Arial"/>
          <w:b/>
          <w:sz w:val="32"/>
          <w:szCs w:val="32"/>
        </w:rPr>
        <w:t>FORM 7</w:t>
      </w:r>
    </w:p>
    <w:p w:rsidR="00777517" w:rsidRPr="00DF623E" w:rsidRDefault="00777517" w:rsidP="00DF623E">
      <w:pPr>
        <w:jc w:val="center"/>
        <w:rPr>
          <w:b/>
        </w:rPr>
      </w:pPr>
    </w:p>
    <w:p w:rsidR="0023565D" w:rsidRDefault="002024BC" w:rsidP="0023565D">
      <w:pPr>
        <w:pStyle w:val="Heading1"/>
      </w:pPr>
      <w:r w:rsidRPr="0023565D">
        <w:t>Application for</w:t>
      </w:r>
      <w:r w:rsidR="0023565D" w:rsidRPr="0023565D">
        <w:t xml:space="preserve"> C</w:t>
      </w:r>
      <w:r w:rsidR="00563BEF" w:rsidRPr="0023565D">
        <w:t>ontr</w:t>
      </w:r>
      <w:r w:rsidR="0023565D" w:rsidRPr="0023565D">
        <w:t>actor L</w:t>
      </w:r>
      <w:r w:rsidRPr="0023565D">
        <w:t>isting and</w:t>
      </w:r>
      <w:r w:rsidR="0023565D" w:rsidRPr="0023565D">
        <w:t xml:space="preserve"> Biennial R</w:t>
      </w:r>
      <w:r w:rsidR="00563BEF" w:rsidRPr="0023565D">
        <w:t xml:space="preserve">elisting </w:t>
      </w:r>
    </w:p>
    <w:p w:rsidR="00563BEF" w:rsidRPr="0023565D" w:rsidRDefault="00563BEF" w:rsidP="0023565D">
      <w:pPr>
        <w:pStyle w:val="Heading1"/>
      </w:pPr>
      <w:r w:rsidRPr="0023565D">
        <w:t>NZS 4541 / NZS 4515</w:t>
      </w:r>
    </w:p>
    <w:p w:rsidR="00563BEF" w:rsidRDefault="00563BEF" w:rsidP="00563BEF">
      <w:pPr>
        <w:ind w:right="-700"/>
        <w:jc w:val="right"/>
        <w:rPr>
          <w:rFonts w:cs="Arial"/>
        </w:rPr>
      </w:pPr>
    </w:p>
    <w:p w:rsidR="00563BEF" w:rsidRDefault="00563BEF" w:rsidP="00563BEF">
      <w:pPr>
        <w:ind w:right="-700"/>
        <w:jc w:val="center"/>
        <w:rPr>
          <w:rFonts w:cs="Arial"/>
          <w:iCs/>
          <w:sz w:val="20"/>
        </w:rPr>
      </w:pPr>
      <w:r w:rsidRPr="00B370E4">
        <w:rPr>
          <w:rFonts w:cs="Arial"/>
          <w:iCs/>
          <w:sz w:val="20"/>
        </w:rPr>
        <w:t>Fo</w:t>
      </w:r>
      <w:r w:rsidR="000E2D28">
        <w:rPr>
          <w:rFonts w:cs="Arial"/>
          <w:iCs/>
          <w:sz w:val="20"/>
        </w:rPr>
        <w:t xml:space="preserve">rward all </w:t>
      </w:r>
      <w:r w:rsidR="00536D35">
        <w:rPr>
          <w:rFonts w:cs="Arial"/>
          <w:iCs/>
          <w:sz w:val="20"/>
        </w:rPr>
        <w:t>a</w:t>
      </w:r>
      <w:r w:rsidR="0063034C">
        <w:rPr>
          <w:rFonts w:cs="Arial"/>
          <w:iCs/>
          <w:sz w:val="20"/>
        </w:rPr>
        <w:t>pplications</w:t>
      </w:r>
      <w:r w:rsidR="003F369D">
        <w:rPr>
          <w:rFonts w:cs="Arial"/>
          <w:iCs/>
          <w:sz w:val="20"/>
        </w:rPr>
        <w:t xml:space="preserve"> via email to </w:t>
      </w:r>
      <w:r w:rsidRPr="00B370E4">
        <w:rPr>
          <w:rFonts w:cs="Arial"/>
          <w:iCs/>
          <w:sz w:val="20"/>
        </w:rPr>
        <w:t>:</w:t>
      </w:r>
      <w:r w:rsidR="00637104">
        <w:rPr>
          <w:rFonts w:cs="Arial"/>
          <w:iCs/>
          <w:sz w:val="20"/>
        </w:rPr>
        <w:t xml:space="preserve"> </w:t>
      </w:r>
    </w:p>
    <w:p w:rsidR="00637104" w:rsidRPr="00B370E4" w:rsidRDefault="00637104" w:rsidP="00563BEF">
      <w:pPr>
        <w:ind w:right="-700"/>
        <w:jc w:val="center"/>
        <w:rPr>
          <w:rFonts w:cs="Arial"/>
          <w:iCs/>
          <w:sz w:val="20"/>
        </w:rPr>
      </w:pPr>
    </w:p>
    <w:p w:rsidR="00563BEF" w:rsidRPr="00B370E4" w:rsidRDefault="001E0F58" w:rsidP="00563BEF">
      <w:pPr>
        <w:ind w:right="-700"/>
        <w:jc w:val="center"/>
        <w:rPr>
          <w:rFonts w:cs="Arial"/>
          <w:iCs/>
          <w:sz w:val="20"/>
        </w:rPr>
      </w:pPr>
      <w:hyperlink r:id="rId8" w:history="1">
        <w:r w:rsidR="003F369D" w:rsidRPr="006730FE">
          <w:rPr>
            <w:rStyle w:val="Hyperlink"/>
            <w:rFonts w:cs="Arial"/>
            <w:sz w:val="20"/>
          </w:rPr>
          <w:t>fpanz@fireprotection.org.nz</w:t>
        </w:r>
      </w:hyperlink>
      <w:r w:rsidR="003F369D">
        <w:rPr>
          <w:rFonts w:cs="Arial"/>
          <w:iCs/>
          <w:sz w:val="20"/>
        </w:rPr>
        <w:t xml:space="preserve"> </w:t>
      </w:r>
      <w:r w:rsidR="00536D35">
        <w:rPr>
          <w:rFonts w:cs="Arial"/>
          <w:iCs/>
          <w:sz w:val="20"/>
        </w:rPr>
        <w:t xml:space="preserve">  </w:t>
      </w:r>
      <w:r w:rsidR="003F369D">
        <w:rPr>
          <w:rFonts w:cs="Arial"/>
          <w:iCs/>
          <w:sz w:val="20"/>
        </w:rPr>
        <w:t>ATTN: Executive Director</w:t>
      </w:r>
    </w:p>
    <w:p w:rsidR="00563BEF" w:rsidRPr="00B370E4" w:rsidRDefault="00563BEF" w:rsidP="00563BEF">
      <w:pPr>
        <w:ind w:right="-700"/>
        <w:jc w:val="center"/>
        <w:rPr>
          <w:rFonts w:cs="Arial"/>
          <w:sz w:val="20"/>
        </w:rPr>
      </w:pPr>
    </w:p>
    <w:p w:rsidR="00563BEF" w:rsidRPr="00B370E4" w:rsidRDefault="00563BEF" w:rsidP="00563BEF">
      <w:pPr>
        <w:ind w:right="-700"/>
        <w:jc w:val="center"/>
        <w:rPr>
          <w:sz w:val="20"/>
        </w:rPr>
      </w:pPr>
    </w:p>
    <w:p w:rsidR="00AC388B" w:rsidRDefault="00AC388B" w:rsidP="0063034C">
      <w:pPr>
        <w:pStyle w:val="Heading4"/>
        <w:ind w:right="-700"/>
        <w:jc w:val="both"/>
        <w:rPr>
          <w:szCs w:val="20"/>
        </w:rPr>
      </w:pPr>
      <w:r>
        <w:rPr>
          <w:szCs w:val="20"/>
        </w:rPr>
        <w:t xml:space="preserve">Please complete this application form electronically </w:t>
      </w:r>
    </w:p>
    <w:p w:rsidR="00563BEF" w:rsidRPr="00B370E4" w:rsidRDefault="00563BEF" w:rsidP="0063034C">
      <w:pPr>
        <w:pStyle w:val="Heading4"/>
        <w:ind w:right="-700"/>
        <w:jc w:val="both"/>
        <w:rPr>
          <w:szCs w:val="20"/>
        </w:rPr>
      </w:pPr>
      <w:r w:rsidRPr="00B370E4">
        <w:rPr>
          <w:szCs w:val="20"/>
        </w:rPr>
        <w:t xml:space="preserve">When completing this application please ensure that all relevant sections are completed and that all requested information and attachments are provided.  Attach additional sheets </w:t>
      </w:r>
      <w:r w:rsidR="003F369D">
        <w:rPr>
          <w:szCs w:val="20"/>
        </w:rPr>
        <w:t xml:space="preserve">and certificates </w:t>
      </w:r>
      <w:r w:rsidR="003F369D" w:rsidRPr="00B370E4">
        <w:rPr>
          <w:szCs w:val="20"/>
        </w:rPr>
        <w:t>as necessary</w:t>
      </w:r>
      <w:r w:rsidRPr="00B370E4">
        <w:rPr>
          <w:szCs w:val="20"/>
        </w:rPr>
        <w:t>.</w:t>
      </w:r>
    </w:p>
    <w:p w:rsidR="00563BEF" w:rsidRPr="00B370E4" w:rsidRDefault="00563BEF" w:rsidP="0063034C">
      <w:pPr>
        <w:jc w:val="both"/>
        <w:rPr>
          <w:sz w:val="20"/>
          <w:lang w:val="en-AU"/>
        </w:rPr>
      </w:pPr>
    </w:p>
    <w:p w:rsidR="00563BEF" w:rsidRPr="00B370E4" w:rsidRDefault="00563BEF" w:rsidP="0063034C">
      <w:pPr>
        <w:pStyle w:val="Heading4"/>
        <w:ind w:right="-700"/>
        <w:jc w:val="both"/>
        <w:rPr>
          <w:szCs w:val="20"/>
        </w:rPr>
      </w:pPr>
      <w:r w:rsidRPr="00B370E4">
        <w:rPr>
          <w:szCs w:val="20"/>
        </w:rPr>
        <w:t xml:space="preserve">This application form is for use by new contractors seeking initial listing </w:t>
      </w:r>
      <w:r w:rsidR="003F369D" w:rsidRPr="00B370E4">
        <w:rPr>
          <w:szCs w:val="20"/>
        </w:rPr>
        <w:t>and</w:t>
      </w:r>
      <w:r w:rsidRPr="00B370E4">
        <w:rPr>
          <w:szCs w:val="20"/>
        </w:rPr>
        <w:t xml:space="preserve"> for listed contractors applying for biennial relisting. </w:t>
      </w:r>
      <w:r>
        <w:rPr>
          <w:szCs w:val="20"/>
        </w:rPr>
        <w:t xml:space="preserve">The listing application will be assessed by a panel with representatives from both SSC’s. It is to be expected that a successful listing will be recognised by both SSC’s, although this is not guaranteed. </w:t>
      </w:r>
    </w:p>
    <w:p w:rsidR="00BD4C84" w:rsidRDefault="00BD4C84" w:rsidP="0063034C">
      <w:pPr>
        <w:jc w:val="both"/>
      </w:pPr>
    </w:p>
    <w:p w:rsidR="00BD4C84" w:rsidRDefault="00BD4C84" w:rsidP="0063034C">
      <w:pPr>
        <w:jc w:val="both"/>
      </w:pPr>
      <w:r>
        <w:t>When applying for relisting and there is no change in the scope of work that the contractor intends to carry out, the relisting application shall:</w:t>
      </w:r>
    </w:p>
    <w:p w:rsidR="00C735E4" w:rsidRDefault="00C735E4" w:rsidP="0063034C">
      <w:pPr>
        <w:jc w:val="both"/>
      </w:pPr>
    </w:p>
    <w:p w:rsidR="00C735E4" w:rsidRDefault="00C735E4" w:rsidP="0063034C">
      <w:pPr>
        <w:numPr>
          <w:ilvl w:val="0"/>
          <w:numId w:val="49"/>
        </w:numPr>
        <w:jc w:val="both"/>
      </w:pPr>
      <w:r>
        <w:t>Complete the check list and all required sections of the application</w:t>
      </w:r>
    </w:p>
    <w:p w:rsidR="00BD4C84" w:rsidRDefault="00BD4C84" w:rsidP="0063034C">
      <w:pPr>
        <w:numPr>
          <w:ilvl w:val="0"/>
          <w:numId w:val="49"/>
        </w:numPr>
        <w:jc w:val="both"/>
      </w:pPr>
      <w:r>
        <w:t xml:space="preserve">Document any changes in key personnel identified in the previous listing application. </w:t>
      </w:r>
    </w:p>
    <w:p w:rsidR="00BD4C84" w:rsidRDefault="0063034C" w:rsidP="0063034C">
      <w:pPr>
        <w:numPr>
          <w:ilvl w:val="0"/>
          <w:numId w:val="49"/>
        </w:numPr>
        <w:jc w:val="both"/>
      </w:pPr>
      <w:r>
        <w:t>Provide an abridged CV</w:t>
      </w:r>
      <w:r w:rsidR="00BD4C84">
        <w:t>, along with a continuing education activity log for all nominated key personnel.</w:t>
      </w:r>
    </w:p>
    <w:p w:rsidR="00BD4C84" w:rsidRDefault="00BD4C84" w:rsidP="0063034C">
      <w:pPr>
        <w:numPr>
          <w:ilvl w:val="0"/>
          <w:numId w:val="49"/>
        </w:numPr>
        <w:jc w:val="both"/>
      </w:pPr>
      <w:r>
        <w:t>Document any changes in changes of locations and related administrative details.</w:t>
      </w:r>
    </w:p>
    <w:p w:rsidR="00BD4C84" w:rsidRPr="00BD4C84" w:rsidRDefault="00BD4C84" w:rsidP="0063034C">
      <w:pPr>
        <w:numPr>
          <w:ilvl w:val="0"/>
          <w:numId w:val="49"/>
        </w:numPr>
        <w:jc w:val="both"/>
      </w:pPr>
      <w:r>
        <w:t xml:space="preserve">Provide activity logs for work undertaken since the previous </w:t>
      </w:r>
      <w:r w:rsidR="00A15BB0">
        <w:t>listing</w:t>
      </w:r>
      <w:r>
        <w:t xml:space="preserve"> application</w:t>
      </w:r>
    </w:p>
    <w:p w:rsidR="00563BEF" w:rsidRPr="00B370E4" w:rsidRDefault="00563BEF" w:rsidP="0063034C">
      <w:pPr>
        <w:pStyle w:val="Heading4"/>
        <w:ind w:right="-700"/>
        <w:jc w:val="both"/>
        <w:rPr>
          <w:szCs w:val="20"/>
        </w:rPr>
      </w:pPr>
    </w:p>
    <w:p w:rsidR="00563BEF" w:rsidRPr="00B370E4" w:rsidRDefault="00563BEF" w:rsidP="0063034C">
      <w:pPr>
        <w:ind w:right="-700"/>
        <w:jc w:val="both"/>
        <w:rPr>
          <w:rFonts w:cs="Arial"/>
          <w:b/>
          <w:sz w:val="20"/>
          <w:lang w:val="en-AU"/>
        </w:rPr>
      </w:pPr>
      <w:r w:rsidRPr="00B370E4">
        <w:rPr>
          <w:rFonts w:cs="Arial"/>
          <w:b/>
          <w:sz w:val="20"/>
        </w:rPr>
        <w:t>Applications for initial listing and for extensions to scope will require sufficient evidence of competency for each element within each new scope of listing. For new listings</w:t>
      </w:r>
      <w:r>
        <w:rPr>
          <w:rFonts w:cs="Arial"/>
          <w:b/>
          <w:sz w:val="20"/>
        </w:rPr>
        <w:t>,</w:t>
      </w:r>
      <w:r w:rsidRPr="00B370E4">
        <w:rPr>
          <w:rFonts w:cs="Arial"/>
          <w:b/>
          <w:sz w:val="20"/>
          <w:lang w:val="en-AU"/>
        </w:rPr>
        <w:t xml:space="preserve"> a face to face interview will be required, and if considered necessary </w:t>
      </w:r>
      <w:r w:rsidR="003F369D" w:rsidRPr="00B370E4">
        <w:rPr>
          <w:rFonts w:cs="Arial"/>
          <w:b/>
          <w:sz w:val="20"/>
          <w:lang w:val="en-AU"/>
        </w:rPr>
        <w:t>on-site</w:t>
      </w:r>
      <w:r w:rsidRPr="00B370E4">
        <w:rPr>
          <w:rFonts w:cs="Arial"/>
          <w:b/>
          <w:sz w:val="20"/>
          <w:lang w:val="en-AU"/>
        </w:rPr>
        <w:t xml:space="preserve"> assessments. Interviews or assessments may be necessary for extensions to scope on an as required basis, as determined by the listing panel. In such cases, the disbursements involved in arranging such interviews or assessments will be invoiced in addition to the standard listing fee.</w:t>
      </w:r>
    </w:p>
    <w:p w:rsidR="00563BEF" w:rsidRPr="00B370E4" w:rsidRDefault="00563BEF" w:rsidP="0063034C">
      <w:pPr>
        <w:ind w:right="-700"/>
        <w:jc w:val="both"/>
        <w:rPr>
          <w:rFonts w:cs="Arial"/>
          <w:sz w:val="20"/>
        </w:rPr>
      </w:pPr>
    </w:p>
    <w:p w:rsidR="00563BEF" w:rsidRPr="00B370E4" w:rsidRDefault="00563BEF" w:rsidP="0063034C">
      <w:pPr>
        <w:ind w:right="-700"/>
        <w:jc w:val="both"/>
        <w:rPr>
          <w:rFonts w:cs="Arial"/>
          <w:b/>
          <w:sz w:val="20"/>
        </w:rPr>
      </w:pPr>
      <w:r w:rsidRPr="00B370E4">
        <w:rPr>
          <w:rFonts w:cs="Arial"/>
          <w:b/>
          <w:sz w:val="20"/>
          <w:u w:val="single"/>
        </w:rPr>
        <w:t>Provisional listing</w:t>
      </w:r>
      <w:r w:rsidRPr="00B370E4">
        <w:rPr>
          <w:rFonts w:cs="Arial"/>
          <w:b/>
          <w:sz w:val="20"/>
        </w:rPr>
        <w:t xml:space="preserve"> will provide a contractor the ability to gain and demonstrate competency in a field that they have not been previously approved to operate in, where ISO Quality Accreditation is being processed, or where an extension to scope is outside their current ISO Quality Accreditation.</w:t>
      </w:r>
    </w:p>
    <w:p w:rsidR="00563BEF" w:rsidRPr="00B370E4" w:rsidRDefault="00563BEF" w:rsidP="0063034C">
      <w:pPr>
        <w:ind w:right="-700"/>
        <w:jc w:val="both"/>
        <w:rPr>
          <w:rFonts w:cs="Arial"/>
          <w:b/>
          <w:sz w:val="20"/>
        </w:rPr>
      </w:pPr>
      <w:r w:rsidRPr="00B370E4">
        <w:rPr>
          <w:rFonts w:cs="Arial"/>
          <w:b/>
          <w:sz w:val="20"/>
        </w:rPr>
        <w:t xml:space="preserve">Indicate a request for provisional listing with each relevant scope of work. </w:t>
      </w:r>
    </w:p>
    <w:p w:rsidR="00563BEF" w:rsidRPr="00B370E4" w:rsidRDefault="00563BEF" w:rsidP="0063034C">
      <w:pPr>
        <w:ind w:right="-700"/>
        <w:jc w:val="both"/>
        <w:rPr>
          <w:rFonts w:cs="Arial"/>
          <w:b/>
          <w:sz w:val="20"/>
        </w:rPr>
      </w:pPr>
      <w:r w:rsidRPr="00B370E4">
        <w:rPr>
          <w:rFonts w:cs="Arial"/>
          <w:b/>
          <w:sz w:val="20"/>
        </w:rPr>
        <w:t xml:space="preserve">Provisional listing should only be requested if there is an intention to work in this area in the foreseeable future. </w:t>
      </w:r>
    </w:p>
    <w:p w:rsidR="00563BEF" w:rsidRPr="00B370E4" w:rsidRDefault="00563BEF" w:rsidP="0063034C">
      <w:pPr>
        <w:ind w:right="-700"/>
        <w:jc w:val="both"/>
        <w:rPr>
          <w:rFonts w:cs="Arial"/>
          <w:b/>
          <w:sz w:val="20"/>
        </w:rPr>
      </w:pPr>
      <w:r w:rsidRPr="00B370E4">
        <w:rPr>
          <w:rFonts w:cs="Arial"/>
          <w:b/>
          <w:sz w:val="20"/>
        </w:rPr>
        <w:t>Provisional listing can be given later to extend a scope of work in the future when the need arises, and where a contractor can demonstrate adequate expertise for the work involved.</w:t>
      </w:r>
    </w:p>
    <w:p w:rsidR="0063034C" w:rsidRDefault="0063034C" w:rsidP="00563BEF">
      <w:pPr>
        <w:tabs>
          <w:tab w:val="left" w:pos="3060"/>
        </w:tabs>
        <w:ind w:right="-700"/>
        <w:rPr>
          <w:rFonts w:cs="Arial"/>
          <w:sz w:val="16"/>
        </w:rPr>
      </w:pPr>
    </w:p>
    <w:p w:rsidR="00563BEF" w:rsidRDefault="00563BEF" w:rsidP="00563BEF">
      <w:pPr>
        <w:tabs>
          <w:tab w:val="left" w:pos="3060"/>
        </w:tabs>
        <w:ind w:right="-700"/>
        <w:rPr>
          <w:rFonts w:cs="Arial"/>
          <w:sz w:val="16"/>
        </w:rPr>
      </w:pPr>
      <w:r>
        <w:rPr>
          <w:rFonts w:cs="Arial"/>
          <w:sz w:val="16"/>
        </w:rPr>
        <w:br w:type="page"/>
      </w:r>
    </w:p>
    <w:p w:rsidR="000E2D28" w:rsidRDefault="000E2D28" w:rsidP="00563BEF">
      <w:pPr>
        <w:tabs>
          <w:tab w:val="left" w:pos="3060"/>
        </w:tabs>
        <w:ind w:right="-700"/>
        <w:rPr>
          <w:rFonts w:cs="Arial"/>
          <w:sz w:val="16"/>
        </w:rPr>
      </w:pPr>
    </w:p>
    <w:p w:rsidR="000E2D28" w:rsidRDefault="000E2D28" w:rsidP="00563BEF">
      <w:pPr>
        <w:tabs>
          <w:tab w:val="left" w:pos="3060"/>
        </w:tabs>
        <w:ind w:right="-700"/>
        <w:rPr>
          <w:rFonts w:cs="Arial"/>
          <w:sz w:val="16"/>
        </w:rPr>
      </w:pPr>
    </w:p>
    <w:p w:rsidR="000E2D28" w:rsidRDefault="000E2D28" w:rsidP="00563BEF">
      <w:pPr>
        <w:tabs>
          <w:tab w:val="left" w:pos="3060"/>
        </w:tabs>
        <w:ind w:right="-700"/>
        <w:rPr>
          <w:rFonts w:cs="Arial"/>
          <w:sz w:val="16"/>
        </w:rPr>
      </w:pPr>
    </w:p>
    <w:p w:rsidR="00563BEF" w:rsidRDefault="00563BEF">
      <w:pPr>
        <w:pStyle w:val="Heading2"/>
      </w:pPr>
      <w:r>
        <w:t>SECTION 1 –</w:t>
      </w:r>
      <w:r w:rsidR="005F1C90">
        <w:t xml:space="preserve"> </w:t>
      </w:r>
      <w:r>
        <w:t>CONTRACTOR DETAILS</w:t>
      </w:r>
    </w:p>
    <w:p w:rsidR="00563BEF" w:rsidRDefault="00AC388B" w:rsidP="00C735E4">
      <w:pPr>
        <w:ind w:right="-700"/>
        <w:jc w:val="center"/>
        <w:rPr>
          <w:rFonts w:cs="Arial"/>
          <w:highlight w:val="yellow"/>
          <w:u w:val="single"/>
        </w:rPr>
      </w:pPr>
      <w:r>
        <w:rPr>
          <w:rFonts w:cs="Arial"/>
          <w:highlight w:val="yellow"/>
          <w:u w:val="single"/>
        </w:rPr>
        <w:t xml:space="preserve">NOTE: </w:t>
      </w:r>
      <w:r w:rsidR="00C735E4" w:rsidRPr="009E6CC3">
        <w:rPr>
          <w:rFonts w:cs="Arial"/>
          <w:highlight w:val="yellow"/>
          <w:u w:val="single"/>
        </w:rPr>
        <w:t>All fields in this section are mandatory</w:t>
      </w:r>
    </w:p>
    <w:p w:rsidR="00C735E4" w:rsidRDefault="00C735E4" w:rsidP="009E6CC3">
      <w:pPr>
        <w:ind w:right="-700"/>
        <w:jc w:val="center"/>
        <w:rPr>
          <w:rFonts w:cs="Arial"/>
          <w:u w:val="single"/>
        </w:rPr>
      </w:pPr>
    </w:p>
    <w:tbl>
      <w:tblPr>
        <w:tblW w:w="1020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1"/>
        <w:gridCol w:w="2213"/>
        <w:gridCol w:w="1270"/>
        <w:gridCol w:w="1473"/>
        <w:gridCol w:w="2216"/>
      </w:tblGrid>
      <w:tr w:rsidR="00563BEF" w:rsidTr="004D17DC">
        <w:trPr>
          <w:trHeight w:val="410"/>
        </w:trPr>
        <w:tc>
          <w:tcPr>
            <w:tcW w:w="7987" w:type="dxa"/>
            <w:gridSpan w:val="4"/>
            <w:tcBorders>
              <w:right w:val="double" w:sz="4" w:space="0" w:color="auto"/>
            </w:tcBorders>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Legal Company Name:</w:t>
            </w:r>
          </w:p>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ab/>
              <w:t xml:space="preserve"> </w:t>
            </w:r>
          </w:p>
        </w:tc>
        <w:tc>
          <w:tcPr>
            <w:tcW w:w="2216" w:type="dxa"/>
            <w:tcBorders>
              <w:left w:val="double" w:sz="4" w:space="0" w:color="auto"/>
              <w:bottom w:val="nil"/>
            </w:tcBorders>
          </w:tcPr>
          <w:p w:rsidR="00563BEF" w:rsidRPr="00B370E4" w:rsidRDefault="00563BEF" w:rsidP="00AC388B">
            <w:pPr>
              <w:pStyle w:val="Heading7"/>
              <w:rPr>
                <w:sz w:val="20"/>
                <w:szCs w:val="20"/>
              </w:rPr>
            </w:pPr>
            <w:r w:rsidRPr="00B370E4">
              <w:rPr>
                <w:sz w:val="20"/>
                <w:szCs w:val="20"/>
              </w:rPr>
              <w:t xml:space="preserve">For office use only </w:t>
            </w:r>
          </w:p>
          <w:p w:rsidR="00563BEF" w:rsidRPr="00B370E4" w:rsidRDefault="00563BEF" w:rsidP="00AC388B">
            <w:pPr>
              <w:tabs>
                <w:tab w:val="left" w:pos="1800"/>
                <w:tab w:val="left" w:leader="dot" w:pos="10620"/>
              </w:tabs>
              <w:ind w:right="-700"/>
              <w:rPr>
                <w:rFonts w:cs="Arial"/>
                <w:b/>
                <w:bCs/>
                <w:sz w:val="20"/>
              </w:rPr>
            </w:pPr>
          </w:p>
        </w:tc>
      </w:tr>
      <w:tr w:rsidR="00563BEF" w:rsidTr="004D17DC">
        <w:trPr>
          <w:trHeight w:val="469"/>
        </w:trPr>
        <w:tc>
          <w:tcPr>
            <w:tcW w:w="7987" w:type="dxa"/>
            <w:gridSpan w:val="4"/>
            <w:tcBorders>
              <w:right w:val="double" w:sz="4" w:space="0" w:color="auto"/>
            </w:tcBorders>
          </w:tcPr>
          <w:p w:rsidR="00563BEF" w:rsidRDefault="00563BEF" w:rsidP="004D17DC">
            <w:pPr>
              <w:tabs>
                <w:tab w:val="left" w:pos="1800"/>
                <w:tab w:val="left" w:leader="dot" w:pos="10620"/>
              </w:tabs>
              <w:ind w:left="57" w:right="-700"/>
              <w:rPr>
                <w:rFonts w:cs="Arial"/>
                <w:b/>
                <w:bCs/>
                <w:sz w:val="20"/>
              </w:rPr>
            </w:pPr>
            <w:r w:rsidRPr="00B370E4">
              <w:rPr>
                <w:rFonts w:cs="Arial"/>
                <w:b/>
                <w:bCs/>
                <w:sz w:val="20"/>
              </w:rPr>
              <w:t>Trading as:</w:t>
            </w:r>
          </w:p>
          <w:p w:rsidR="00AC388B" w:rsidRPr="00B370E4" w:rsidRDefault="00AC388B" w:rsidP="004D17DC">
            <w:pPr>
              <w:tabs>
                <w:tab w:val="left" w:pos="1800"/>
                <w:tab w:val="left" w:leader="dot" w:pos="10620"/>
              </w:tabs>
              <w:ind w:left="57" w:right="-700"/>
              <w:rPr>
                <w:rFonts w:cs="Arial"/>
                <w:b/>
                <w:bCs/>
                <w:sz w:val="20"/>
              </w:rPr>
            </w:pPr>
          </w:p>
          <w:p w:rsidR="00563BEF" w:rsidRPr="00B370E4" w:rsidRDefault="00563BEF" w:rsidP="004D17DC">
            <w:pPr>
              <w:tabs>
                <w:tab w:val="left" w:pos="1800"/>
                <w:tab w:val="left" w:leader="dot" w:pos="10620"/>
              </w:tabs>
              <w:ind w:left="57" w:right="-700"/>
              <w:rPr>
                <w:rFonts w:cs="Arial"/>
                <w:b/>
                <w:bCs/>
                <w:sz w:val="20"/>
              </w:rPr>
            </w:pPr>
          </w:p>
        </w:tc>
        <w:tc>
          <w:tcPr>
            <w:tcW w:w="2216" w:type="dxa"/>
            <w:tcBorders>
              <w:top w:val="nil"/>
              <w:left w:val="double" w:sz="4" w:space="0" w:color="auto"/>
              <w:bottom w:val="nil"/>
            </w:tcBorders>
          </w:tcPr>
          <w:p w:rsidR="00563BEF" w:rsidRPr="00B370E4" w:rsidRDefault="00563BEF" w:rsidP="00AC388B">
            <w:pPr>
              <w:rPr>
                <w:rFonts w:cs="Arial"/>
                <w:sz w:val="20"/>
              </w:rPr>
            </w:pPr>
            <w:r w:rsidRPr="00B370E4">
              <w:rPr>
                <w:rFonts w:cs="Arial"/>
                <w:sz w:val="20"/>
              </w:rPr>
              <w:t>Listing Number:</w:t>
            </w:r>
          </w:p>
          <w:p w:rsidR="00563BEF" w:rsidRPr="00B370E4" w:rsidRDefault="00563BEF" w:rsidP="00AC388B">
            <w:pPr>
              <w:tabs>
                <w:tab w:val="left" w:pos="1800"/>
                <w:tab w:val="left" w:leader="dot" w:pos="10620"/>
              </w:tabs>
              <w:ind w:right="-700"/>
              <w:rPr>
                <w:rFonts w:cs="Arial"/>
                <w:sz w:val="20"/>
              </w:rPr>
            </w:pPr>
          </w:p>
        </w:tc>
      </w:tr>
      <w:tr w:rsidR="00AC388B" w:rsidTr="004D17DC">
        <w:trPr>
          <w:trHeight w:val="469"/>
        </w:trPr>
        <w:tc>
          <w:tcPr>
            <w:tcW w:w="7987" w:type="dxa"/>
            <w:gridSpan w:val="4"/>
            <w:tcBorders>
              <w:right w:val="double" w:sz="4" w:space="0" w:color="auto"/>
            </w:tcBorders>
          </w:tcPr>
          <w:p w:rsidR="00AC388B" w:rsidRDefault="00AC388B" w:rsidP="00AC388B">
            <w:pPr>
              <w:tabs>
                <w:tab w:val="left" w:pos="1800"/>
                <w:tab w:val="left" w:leader="dot" w:pos="10620"/>
              </w:tabs>
              <w:ind w:left="57" w:right="-700"/>
              <w:rPr>
                <w:rFonts w:cs="Arial"/>
                <w:b/>
                <w:bCs/>
                <w:sz w:val="20"/>
              </w:rPr>
            </w:pPr>
            <w:r w:rsidRPr="00B370E4">
              <w:rPr>
                <w:rFonts w:cs="Arial"/>
                <w:b/>
                <w:bCs/>
                <w:sz w:val="20"/>
              </w:rPr>
              <w:t>Head Office Postal Address:</w:t>
            </w:r>
          </w:p>
          <w:p w:rsidR="00AC388B" w:rsidRPr="00B370E4" w:rsidRDefault="00AC388B" w:rsidP="00AC388B">
            <w:pPr>
              <w:tabs>
                <w:tab w:val="left" w:pos="1800"/>
                <w:tab w:val="left" w:leader="dot" w:pos="10620"/>
              </w:tabs>
              <w:ind w:left="57" w:right="-700"/>
              <w:rPr>
                <w:rFonts w:cs="Arial"/>
                <w:b/>
                <w:bCs/>
                <w:sz w:val="20"/>
              </w:rPr>
            </w:pPr>
          </w:p>
          <w:p w:rsidR="00AC388B" w:rsidRPr="00B370E4" w:rsidRDefault="00AC388B" w:rsidP="004D17DC">
            <w:pPr>
              <w:tabs>
                <w:tab w:val="left" w:pos="1800"/>
                <w:tab w:val="left" w:leader="dot" w:pos="10620"/>
              </w:tabs>
              <w:ind w:left="57" w:right="-700"/>
              <w:rPr>
                <w:rFonts w:cs="Arial"/>
                <w:b/>
                <w:bCs/>
                <w:sz w:val="20"/>
              </w:rPr>
            </w:pPr>
          </w:p>
        </w:tc>
        <w:tc>
          <w:tcPr>
            <w:tcW w:w="2216" w:type="dxa"/>
            <w:tcBorders>
              <w:top w:val="nil"/>
              <w:left w:val="double" w:sz="4" w:space="0" w:color="auto"/>
              <w:bottom w:val="nil"/>
            </w:tcBorders>
          </w:tcPr>
          <w:p w:rsidR="00AC388B" w:rsidRPr="00B370E4" w:rsidRDefault="00AC388B" w:rsidP="00AC388B">
            <w:pPr>
              <w:rPr>
                <w:rFonts w:cs="Arial"/>
                <w:sz w:val="20"/>
              </w:rPr>
            </w:pPr>
          </w:p>
        </w:tc>
      </w:tr>
      <w:tr w:rsidR="00563BEF" w:rsidTr="004D17DC">
        <w:trPr>
          <w:trHeight w:val="469"/>
        </w:trPr>
        <w:tc>
          <w:tcPr>
            <w:tcW w:w="7987" w:type="dxa"/>
            <w:gridSpan w:val="4"/>
            <w:tcBorders>
              <w:right w:val="double" w:sz="4" w:space="0" w:color="auto"/>
            </w:tcBorders>
          </w:tcPr>
          <w:p w:rsidR="00563BEF" w:rsidRDefault="00563BEF" w:rsidP="004D17DC">
            <w:pPr>
              <w:tabs>
                <w:tab w:val="left" w:pos="1800"/>
                <w:tab w:val="left" w:leader="dot" w:pos="10620"/>
              </w:tabs>
              <w:ind w:left="57" w:right="-700"/>
              <w:rPr>
                <w:rFonts w:cs="Arial"/>
                <w:b/>
                <w:bCs/>
                <w:sz w:val="20"/>
              </w:rPr>
            </w:pPr>
            <w:r w:rsidRPr="00B370E4">
              <w:rPr>
                <w:rFonts w:cs="Arial"/>
                <w:b/>
                <w:bCs/>
                <w:sz w:val="20"/>
              </w:rPr>
              <w:t xml:space="preserve">Head Office </w:t>
            </w:r>
            <w:r w:rsidR="00AC388B">
              <w:rPr>
                <w:rFonts w:cs="Arial"/>
                <w:b/>
                <w:bCs/>
                <w:sz w:val="20"/>
              </w:rPr>
              <w:t xml:space="preserve">Physical </w:t>
            </w:r>
            <w:r w:rsidRPr="00B370E4">
              <w:rPr>
                <w:rFonts w:cs="Arial"/>
                <w:b/>
                <w:bCs/>
                <w:sz w:val="20"/>
              </w:rPr>
              <w:t>Address:</w:t>
            </w:r>
          </w:p>
          <w:p w:rsidR="00AC388B" w:rsidRDefault="00AC388B" w:rsidP="004D17DC">
            <w:pPr>
              <w:tabs>
                <w:tab w:val="left" w:pos="1800"/>
                <w:tab w:val="left" w:leader="dot" w:pos="10620"/>
              </w:tabs>
              <w:ind w:left="57" w:right="-700"/>
              <w:rPr>
                <w:rFonts w:cs="Arial"/>
                <w:b/>
                <w:bCs/>
                <w:sz w:val="20"/>
              </w:rPr>
            </w:pPr>
          </w:p>
          <w:p w:rsidR="00AC388B" w:rsidRDefault="00AC388B" w:rsidP="004D17DC">
            <w:pPr>
              <w:tabs>
                <w:tab w:val="left" w:pos="1800"/>
                <w:tab w:val="left" w:leader="dot" w:pos="10620"/>
              </w:tabs>
              <w:ind w:left="57" w:right="-700"/>
              <w:rPr>
                <w:rFonts w:cs="Arial"/>
                <w:b/>
                <w:bCs/>
                <w:sz w:val="20"/>
              </w:rPr>
            </w:pPr>
          </w:p>
          <w:p w:rsidR="00AC388B" w:rsidRPr="00B370E4" w:rsidRDefault="00AC388B" w:rsidP="004D17DC">
            <w:pPr>
              <w:tabs>
                <w:tab w:val="left" w:pos="1800"/>
                <w:tab w:val="left" w:leader="dot" w:pos="10620"/>
              </w:tabs>
              <w:ind w:left="57" w:right="-700"/>
              <w:rPr>
                <w:rFonts w:cs="Arial"/>
                <w:b/>
                <w:bCs/>
                <w:sz w:val="20"/>
              </w:rPr>
            </w:pPr>
          </w:p>
          <w:p w:rsidR="00563BEF" w:rsidRPr="00B370E4" w:rsidRDefault="00563BEF" w:rsidP="004D17DC">
            <w:pPr>
              <w:tabs>
                <w:tab w:val="left" w:pos="1800"/>
                <w:tab w:val="left" w:leader="dot" w:pos="10620"/>
              </w:tabs>
              <w:ind w:right="-700"/>
              <w:rPr>
                <w:rFonts w:cs="Arial"/>
                <w:b/>
                <w:bCs/>
                <w:sz w:val="20"/>
              </w:rPr>
            </w:pPr>
          </w:p>
        </w:tc>
        <w:tc>
          <w:tcPr>
            <w:tcW w:w="2216" w:type="dxa"/>
            <w:tcBorders>
              <w:top w:val="nil"/>
              <w:left w:val="double" w:sz="4" w:space="0" w:color="auto"/>
              <w:bottom w:val="nil"/>
            </w:tcBorders>
          </w:tcPr>
          <w:p w:rsidR="00563BEF" w:rsidRPr="00B370E4" w:rsidRDefault="00563BEF" w:rsidP="00AC388B">
            <w:pPr>
              <w:rPr>
                <w:rFonts w:cs="Arial"/>
                <w:sz w:val="20"/>
              </w:rPr>
            </w:pPr>
            <w:r w:rsidRPr="00B370E4">
              <w:rPr>
                <w:rFonts w:cs="Arial"/>
                <w:sz w:val="20"/>
              </w:rPr>
              <w:t>Provisional</w:t>
            </w:r>
          </w:p>
          <w:p w:rsidR="00563BEF" w:rsidRPr="00B370E4" w:rsidRDefault="00563BEF" w:rsidP="00AC388B">
            <w:pPr>
              <w:tabs>
                <w:tab w:val="left" w:pos="1800"/>
                <w:tab w:val="left" w:leader="dot" w:pos="10620"/>
              </w:tabs>
              <w:ind w:right="-700"/>
              <w:rPr>
                <w:rFonts w:cs="Arial"/>
                <w:sz w:val="20"/>
              </w:rPr>
            </w:pPr>
          </w:p>
        </w:tc>
      </w:tr>
      <w:tr w:rsidR="00563BEF" w:rsidTr="004D17DC">
        <w:trPr>
          <w:trHeight w:val="467"/>
        </w:trPr>
        <w:tc>
          <w:tcPr>
            <w:tcW w:w="7987" w:type="dxa"/>
            <w:gridSpan w:val="4"/>
            <w:tcBorders>
              <w:right w:val="double" w:sz="4" w:space="0" w:color="auto"/>
            </w:tcBorders>
          </w:tcPr>
          <w:p w:rsidR="00563BEF" w:rsidRDefault="00563BEF" w:rsidP="004D17DC">
            <w:pPr>
              <w:tabs>
                <w:tab w:val="left" w:pos="1800"/>
                <w:tab w:val="left" w:leader="dot" w:pos="10620"/>
              </w:tabs>
              <w:ind w:right="-700"/>
              <w:rPr>
                <w:rFonts w:cs="Arial"/>
                <w:b/>
                <w:bCs/>
                <w:sz w:val="20"/>
              </w:rPr>
            </w:pPr>
            <w:r w:rsidRPr="00B370E4">
              <w:rPr>
                <w:rFonts w:cs="Arial"/>
                <w:b/>
                <w:bCs/>
                <w:sz w:val="20"/>
              </w:rPr>
              <w:t>Directors:</w:t>
            </w:r>
          </w:p>
          <w:p w:rsidR="00AC388B" w:rsidRDefault="00AC388B" w:rsidP="004D17DC">
            <w:pPr>
              <w:tabs>
                <w:tab w:val="left" w:pos="1800"/>
                <w:tab w:val="left" w:leader="dot" w:pos="10620"/>
              </w:tabs>
              <w:ind w:right="-700"/>
              <w:rPr>
                <w:rFonts w:cs="Arial"/>
                <w:b/>
                <w:bCs/>
                <w:sz w:val="20"/>
              </w:rPr>
            </w:pPr>
          </w:p>
          <w:p w:rsidR="00AC388B" w:rsidRPr="00B370E4" w:rsidRDefault="00AC388B" w:rsidP="004D17DC">
            <w:pPr>
              <w:tabs>
                <w:tab w:val="left" w:pos="1800"/>
                <w:tab w:val="left" w:leader="dot" w:pos="10620"/>
              </w:tabs>
              <w:ind w:right="-700"/>
              <w:rPr>
                <w:rFonts w:cs="Arial"/>
                <w:b/>
                <w:bCs/>
                <w:sz w:val="20"/>
              </w:rPr>
            </w:pPr>
          </w:p>
          <w:p w:rsidR="00563BEF" w:rsidRPr="00B370E4" w:rsidRDefault="00563BEF" w:rsidP="004D17DC">
            <w:pPr>
              <w:tabs>
                <w:tab w:val="left" w:pos="1800"/>
                <w:tab w:val="left" w:leader="dot" w:pos="10620"/>
              </w:tabs>
              <w:ind w:right="-700"/>
              <w:rPr>
                <w:rFonts w:cs="Arial"/>
                <w:b/>
                <w:bCs/>
                <w:sz w:val="20"/>
              </w:rPr>
            </w:pPr>
          </w:p>
        </w:tc>
        <w:tc>
          <w:tcPr>
            <w:tcW w:w="2216" w:type="dxa"/>
            <w:tcBorders>
              <w:top w:val="nil"/>
              <w:left w:val="double" w:sz="4" w:space="0" w:color="auto"/>
              <w:bottom w:val="nil"/>
            </w:tcBorders>
          </w:tcPr>
          <w:p w:rsidR="00563BEF" w:rsidRPr="00B370E4" w:rsidRDefault="00563BEF" w:rsidP="00AC388B">
            <w:pPr>
              <w:rPr>
                <w:rFonts w:cs="Arial"/>
                <w:sz w:val="20"/>
              </w:rPr>
            </w:pPr>
            <w:r w:rsidRPr="00B370E4">
              <w:rPr>
                <w:rFonts w:cs="Arial"/>
                <w:sz w:val="20"/>
              </w:rPr>
              <w:t>Full</w:t>
            </w:r>
          </w:p>
          <w:p w:rsidR="00563BEF" w:rsidRPr="00B370E4" w:rsidRDefault="00563BEF" w:rsidP="00AC388B">
            <w:pPr>
              <w:tabs>
                <w:tab w:val="left" w:pos="1800"/>
                <w:tab w:val="left" w:leader="dot" w:pos="10620"/>
              </w:tabs>
              <w:ind w:right="-700"/>
              <w:rPr>
                <w:rFonts w:cs="Arial"/>
                <w:sz w:val="20"/>
              </w:rPr>
            </w:pPr>
          </w:p>
        </w:tc>
      </w:tr>
      <w:tr w:rsidR="00AC388B" w:rsidTr="004D17DC">
        <w:trPr>
          <w:trHeight w:val="467"/>
        </w:trPr>
        <w:tc>
          <w:tcPr>
            <w:tcW w:w="7987" w:type="dxa"/>
            <w:gridSpan w:val="4"/>
            <w:tcBorders>
              <w:right w:val="double" w:sz="4" w:space="0" w:color="auto"/>
            </w:tcBorders>
          </w:tcPr>
          <w:p w:rsidR="00AC388B" w:rsidRDefault="00AC388B" w:rsidP="00AC388B">
            <w:pPr>
              <w:tabs>
                <w:tab w:val="left" w:pos="1800"/>
                <w:tab w:val="left" w:leader="dot" w:pos="10620"/>
              </w:tabs>
              <w:ind w:right="-700"/>
              <w:rPr>
                <w:rFonts w:cs="Arial"/>
                <w:b/>
                <w:bCs/>
                <w:sz w:val="20"/>
              </w:rPr>
            </w:pPr>
            <w:r w:rsidRPr="00B370E4">
              <w:rPr>
                <w:rFonts w:cs="Arial"/>
                <w:b/>
                <w:bCs/>
                <w:sz w:val="20"/>
              </w:rPr>
              <w:t>Management Representative:</w:t>
            </w:r>
          </w:p>
          <w:p w:rsidR="00AC388B" w:rsidRDefault="00AC388B" w:rsidP="00AC388B">
            <w:pPr>
              <w:tabs>
                <w:tab w:val="left" w:pos="1800"/>
                <w:tab w:val="left" w:leader="dot" w:pos="10620"/>
              </w:tabs>
              <w:ind w:right="-700"/>
              <w:rPr>
                <w:rFonts w:cs="Arial"/>
                <w:b/>
                <w:bCs/>
                <w:sz w:val="20"/>
              </w:rPr>
            </w:pPr>
          </w:p>
          <w:p w:rsidR="00AC388B" w:rsidRPr="00B370E4" w:rsidRDefault="00AC388B" w:rsidP="00AC388B">
            <w:pPr>
              <w:tabs>
                <w:tab w:val="left" w:pos="1800"/>
                <w:tab w:val="left" w:leader="dot" w:pos="10620"/>
              </w:tabs>
              <w:ind w:right="-700"/>
              <w:rPr>
                <w:rFonts w:cs="Arial"/>
                <w:b/>
                <w:bCs/>
                <w:sz w:val="20"/>
              </w:rPr>
            </w:pPr>
          </w:p>
          <w:p w:rsidR="00AC388B" w:rsidRPr="00B370E4" w:rsidRDefault="00AC388B" w:rsidP="004D17DC">
            <w:pPr>
              <w:tabs>
                <w:tab w:val="left" w:pos="1800"/>
                <w:tab w:val="left" w:leader="dot" w:pos="10620"/>
              </w:tabs>
              <w:ind w:right="-700"/>
              <w:rPr>
                <w:rFonts w:cs="Arial"/>
                <w:b/>
                <w:bCs/>
                <w:sz w:val="20"/>
              </w:rPr>
            </w:pPr>
          </w:p>
        </w:tc>
        <w:tc>
          <w:tcPr>
            <w:tcW w:w="2216" w:type="dxa"/>
            <w:tcBorders>
              <w:top w:val="nil"/>
              <w:left w:val="double" w:sz="4" w:space="0" w:color="auto"/>
              <w:bottom w:val="nil"/>
            </w:tcBorders>
          </w:tcPr>
          <w:p w:rsidR="00AC388B" w:rsidRPr="00B370E4" w:rsidRDefault="00AC388B" w:rsidP="004D17DC">
            <w:pPr>
              <w:rPr>
                <w:rFonts w:cs="Arial"/>
                <w:sz w:val="20"/>
              </w:rPr>
            </w:pPr>
          </w:p>
        </w:tc>
      </w:tr>
      <w:tr w:rsidR="00563BEF" w:rsidTr="004D17DC">
        <w:trPr>
          <w:trHeight w:val="352"/>
        </w:trPr>
        <w:tc>
          <w:tcPr>
            <w:tcW w:w="3031" w:type="dxa"/>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Phone:</w:t>
            </w:r>
          </w:p>
        </w:tc>
        <w:tc>
          <w:tcPr>
            <w:tcW w:w="3483" w:type="dxa"/>
            <w:gridSpan w:val="2"/>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Fax:</w:t>
            </w:r>
          </w:p>
        </w:tc>
        <w:tc>
          <w:tcPr>
            <w:tcW w:w="3689" w:type="dxa"/>
            <w:gridSpan w:val="2"/>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Email:</w:t>
            </w:r>
          </w:p>
        </w:tc>
      </w:tr>
      <w:tr w:rsidR="00563BEF" w:rsidTr="004D17DC">
        <w:trPr>
          <w:trHeight w:val="326"/>
        </w:trPr>
        <w:tc>
          <w:tcPr>
            <w:tcW w:w="5244" w:type="dxa"/>
            <w:gridSpan w:val="2"/>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Office Locations:</w:t>
            </w:r>
          </w:p>
        </w:tc>
        <w:tc>
          <w:tcPr>
            <w:tcW w:w="4959" w:type="dxa"/>
            <w:gridSpan w:val="3"/>
          </w:tcPr>
          <w:p w:rsidR="00563BEF" w:rsidRPr="00B370E4" w:rsidRDefault="00563BEF" w:rsidP="004D17DC">
            <w:pPr>
              <w:tabs>
                <w:tab w:val="left" w:pos="1800"/>
                <w:tab w:val="left" w:leader="dot" w:pos="10620"/>
              </w:tabs>
              <w:ind w:right="-700"/>
              <w:rPr>
                <w:rFonts w:cs="Arial"/>
                <w:b/>
                <w:bCs/>
                <w:sz w:val="20"/>
              </w:rPr>
            </w:pPr>
            <w:r w:rsidRPr="00B370E4">
              <w:rPr>
                <w:rFonts w:cs="Arial"/>
                <w:b/>
                <w:bCs/>
                <w:sz w:val="20"/>
              </w:rPr>
              <w:t>Local Management Representative:</w:t>
            </w:r>
          </w:p>
        </w:tc>
      </w:tr>
      <w:tr w:rsidR="00563BEF" w:rsidTr="004D17DC">
        <w:trPr>
          <w:trHeight w:val="315"/>
        </w:trPr>
        <w:tc>
          <w:tcPr>
            <w:tcW w:w="5244" w:type="dxa"/>
            <w:gridSpan w:val="2"/>
          </w:tcPr>
          <w:p w:rsidR="00563BEF" w:rsidRPr="00B370E4" w:rsidRDefault="00563BEF" w:rsidP="004D17DC">
            <w:pPr>
              <w:tabs>
                <w:tab w:val="left" w:pos="1800"/>
                <w:tab w:val="left" w:leader="dot" w:pos="10620"/>
              </w:tabs>
              <w:ind w:right="-700"/>
              <w:rPr>
                <w:rFonts w:cs="Arial"/>
                <w:b/>
                <w:bCs/>
                <w:sz w:val="20"/>
              </w:rPr>
            </w:pPr>
          </w:p>
        </w:tc>
        <w:tc>
          <w:tcPr>
            <w:tcW w:w="4959" w:type="dxa"/>
            <w:gridSpan w:val="3"/>
          </w:tcPr>
          <w:p w:rsidR="00563BEF" w:rsidRPr="00B370E4" w:rsidRDefault="00563BEF" w:rsidP="004D17DC">
            <w:pPr>
              <w:tabs>
                <w:tab w:val="left" w:pos="1800"/>
                <w:tab w:val="left" w:leader="dot" w:pos="10620"/>
              </w:tabs>
              <w:ind w:right="-700"/>
              <w:rPr>
                <w:rFonts w:cs="Arial"/>
                <w:sz w:val="20"/>
              </w:rPr>
            </w:pPr>
          </w:p>
        </w:tc>
      </w:tr>
      <w:tr w:rsidR="00563BEF" w:rsidTr="004D17DC">
        <w:trPr>
          <w:trHeight w:val="276"/>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r w:rsidR="00563BEF" w:rsidTr="004D17DC">
        <w:trPr>
          <w:trHeight w:val="267"/>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r w:rsidR="00563BEF" w:rsidTr="004D17DC">
        <w:trPr>
          <w:trHeight w:val="270"/>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r w:rsidR="00563BEF" w:rsidTr="004D17DC">
        <w:trPr>
          <w:trHeight w:val="275"/>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r w:rsidR="00FD5C1C" w:rsidTr="004D17DC">
        <w:trPr>
          <w:trHeight w:val="275"/>
        </w:trPr>
        <w:tc>
          <w:tcPr>
            <w:tcW w:w="5244" w:type="dxa"/>
            <w:gridSpan w:val="2"/>
          </w:tcPr>
          <w:p w:rsidR="00FD5C1C" w:rsidRPr="00B370E4" w:rsidRDefault="00FD5C1C" w:rsidP="004D17DC">
            <w:pPr>
              <w:tabs>
                <w:tab w:val="left" w:pos="1800"/>
                <w:tab w:val="left" w:leader="dot" w:pos="10620"/>
              </w:tabs>
              <w:ind w:left="57" w:right="-700"/>
              <w:rPr>
                <w:rFonts w:cs="Arial"/>
                <w:b/>
                <w:bCs/>
                <w:sz w:val="20"/>
              </w:rPr>
            </w:pPr>
          </w:p>
        </w:tc>
        <w:tc>
          <w:tcPr>
            <w:tcW w:w="4959" w:type="dxa"/>
            <w:gridSpan w:val="3"/>
          </w:tcPr>
          <w:p w:rsidR="00FD5C1C" w:rsidRPr="00B370E4" w:rsidRDefault="00FD5C1C" w:rsidP="004D17DC">
            <w:pPr>
              <w:tabs>
                <w:tab w:val="left" w:pos="1800"/>
                <w:tab w:val="left" w:leader="dot" w:pos="10620"/>
              </w:tabs>
              <w:ind w:left="5709" w:right="-700"/>
              <w:rPr>
                <w:rFonts w:cs="Arial"/>
                <w:sz w:val="20"/>
              </w:rPr>
            </w:pPr>
          </w:p>
        </w:tc>
      </w:tr>
      <w:tr w:rsidR="00FD5C1C" w:rsidTr="004D17DC">
        <w:trPr>
          <w:trHeight w:val="275"/>
        </w:trPr>
        <w:tc>
          <w:tcPr>
            <w:tcW w:w="5244" w:type="dxa"/>
            <w:gridSpan w:val="2"/>
          </w:tcPr>
          <w:p w:rsidR="00FD5C1C" w:rsidRPr="00B370E4" w:rsidRDefault="00FD5C1C" w:rsidP="004D17DC">
            <w:pPr>
              <w:tabs>
                <w:tab w:val="left" w:pos="1800"/>
                <w:tab w:val="left" w:leader="dot" w:pos="10620"/>
              </w:tabs>
              <w:ind w:left="57" w:right="-700"/>
              <w:rPr>
                <w:rFonts w:cs="Arial"/>
                <w:b/>
                <w:bCs/>
                <w:sz w:val="20"/>
              </w:rPr>
            </w:pPr>
          </w:p>
        </w:tc>
        <w:tc>
          <w:tcPr>
            <w:tcW w:w="4959" w:type="dxa"/>
            <w:gridSpan w:val="3"/>
          </w:tcPr>
          <w:p w:rsidR="00FD5C1C" w:rsidRPr="00B370E4" w:rsidRDefault="00FD5C1C" w:rsidP="004D17DC">
            <w:pPr>
              <w:tabs>
                <w:tab w:val="left" w:pos="1800"/>
                <w:tab w:val="left" w:leader="dot" w:pos="10620"/>
              </w:tabs>
              <w:ind w:left="5709" w:right="-700"/>
              <w:rPr>
                <w:rFonts w:cs="Arial"/>
                <w:sz w:val="20"/>
              </w:rPr>
            </w:pPr>
          </w:p>
        </w:tc>
      </w:tr>
      <w:tr w:rsidR="00FD5C1C" w:rsidTr="004D17DC">
        <w:trPr>
          <w:trHeight w:val="275"/>
        </w:trPr>
        <w:tc>
          <w:tcPr>
            <w:tcW w:w="5244" w:type="dxa"/>
            <w:gridSpan w:val="2"/>
          </w:tcPr>
          <w:p w:rsidR="00FD5C1C" w:rsidRPr="00B370E4" w:rsidRDefault="00FD5C1C" w:rsidP="004D17DC">
            <w:pPr>
              <w:tabs>
                <w:tab w:val="left" w:pos="1800"/>
                <w:tab w:val="left" w:leader="dot" w:pos="10620"/>
              </w:tabs>
              <w:ind w:left="57" w:right="-700"/>
              <w:rPr>
                <w:rFonts w:cs="Arial"/>
                <w:b/>
                <w:bCs/>
                <w:sz w:val="20"/>
              </w:rPr>
            </w:pPr>
          </w:p>
        </w:tc>
        <w:tc>
          <w:tcPr>
            <w:tcW w:w="4959" w:type="dxa"/>
            <w:gridSpan w:val="3"/>
          </w:tcPr>
          <w:p w:rsidR="00FD5C1C" w:rsidRPr="00B370E4" w:rsidRDefault="00FD5C1C" w:rsidP="004D17DC">
            <w:pPr>
              <w:tabs>
                <w:tab w:val="left" w:pos="1800"/>
                <w:tab w:val="left" w:leader="dot" w:pos="10620"/>
              </w:tabs>
              <w:ind w:left="5709" w:right="-700"/>
              <w:rPr>
                <w:rFonts w:cs="Arial"/>
                <w:sz w:val="20"/>
              </w:rPr>
            </w:pPr>
          </w:p>
        </w:tc>
      </w:tr>
      <w:tr w:rsidR="00FD5C1C" w:rsidTr="004D17DC">
        <w:trPr>
          <w:trHeight w:val="275"/>
        </w:trPr>
        <w:tc>
          <w:tcPr>
            <w:tcW w:w="5244" w:type="dxa"/>
            <w:gridSpan w:val="2"/>
          </w:tcPr>
          <w:p w:rsidR="00FD5C1C" w:rsidRPr="00B370E4" w:rsidRDefault="00FD5C1C" w:rsidP="004D17DC">
            <w:pPr>
              <w:tabs>
                <w:tab w:val="left" w:pos="1800"/>
                <w:tab w:val="left" w:leader="dot" w:pos="10620"/>
              </w:tabs>
              <w:ind w:left="57" w:right="-700"/>
              <w:rPr>
                <w:rFonts w:cs="Arial"/>
                <w:b/>
                <w:bCs/>
                <w:sz w:val="20"/>
              </w:rPr>
            </w:pPr>
          </w:p>
        </w:tc>
        <w:tc>
          <w:tcPr>
            <w:tcW w:w="4959" w:type="dxa"/>
            <w:gridSpan w:val="3"/>
          </w:tcPr>
          <w:p w:rsidR="00FD5C1C" w:rsidRPr="00B370E4" w:rsidRDefault="00FD5C1C" w:rsidP="004D17DC">
            <w:pPr>
              <w:tabs>
                <w:tab w:val="left" w:pos="1800"/>
                <w:tab w:val="left" w:leader="dot" w:pos="10620"/>
              </w:tabs>
              <w:ind w:left="5709" w:right="-700"/>
              <w:rPr>
                <w:rFonts w:cs="Arial"/>
                <w:sz w:val="20"/>
              </w:rPr>
            </w:pPr>
          </w:p>
        </w:tc>
      </w:tr>
      <w:tr w:rsidR="00FD5C1C" w:rsidTr="004D17DC">
        <w:trPr>
          <w:trHeight w:val="275"/>
        </w:trPr>
        <w:tc>
          <w:tcPr>
            <w:tcW w:w="5244" w:type="dxa"/>
            <w:gridSpan w:val="2"/>
          </w:tcPr>
          <w:p w:rsidR="00FD5C1C" w:rsidRPr="00B370E4" w:rsidRDefault="00FD5C1C" w:rsidP="004D17DC">
            <w:pPr>
              <w:tabs>
                <w:tab w:val="left" w:pos="1800"/>
                <w:tab w:val="left" w:leader="dot" w:pos="10620"/>
              </w:tabs>
              <w:ind w:left="57" w:right="-700"/>
              <w:rPr>
                <w:rFonts w:cs="Arial"/>
                <w:b/>
                <w:bCs/>
                <w:sz w:val="20"/>
              </w:rPr>
            </w:pPr>
          </w:p>
        </w:tc>
        <w:tc>
          <w:tcPr>
            <w:tcW w:w="4959" w:type="dxa"/>
            <w:gridSpan w:val="3"/>
          </w:tcPr>
          <w:p w:rsidR="00FD5C1C" w:rsidRPr="00B370E4" w:rsidRDefault="00FD5C1C" w:rsidP="004D17DC">
            <w:pPr>
              <w:tabs>
                <w:tab w:val="left" w:pos="1800"/>
                <w:tab w:val="left" w:leader="dot" w:pos="10620"/>
              </w:tabs>
              <w:ind w:left="5709" w:right="-700"/>
              <w:rPr>
                <w:rFonts w:cs="Arial"/>
                <w:sz w:val="20"/>
              </w:rPr>
            </w:pPr>
          </w:p>
        </w:tc>
      </w:tr>
      <w:tr w:rsidR="00563BEF" w:rsidTr="004D17DC">
        <w:trPr>
          <w:trHeight w:val="264"/>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r w:rsidR="00563BEF" w:rsidTr="004D17DC">
        <w:trPr>
          <w:trHeight w:val="283"/>
        </w:trPr>
        <w:tc>
          <w:tcPr>
            <w:tcW w:w="5244" w:type="dxa"/>
            <w:gridSpan w:val="2"/>
          </w:tcPr>
          <w:p w:rsidR="00563BEF" w:rsidRPr="00B370E4" w:rsidRDefault="00563BEF" w:rsidP="004D17DC">
            <w:pPr>
              <w:tabs>
                <w:tab w:val="left" w:pos="1800"/>
                <w:tab w:val="left" w:leader="dot" w:pos="10620"/>
              </w:tabs>
              <w:ind w:left="57" w:right="-700"/>
              <w:rPr>
                <w:rFonts w:cs="Arial"/>
                <w:b/>
                <w:bCs/>
                <w:sz w:val="20"/>
              </w:rPr>
            </w:pPr>
          </w:p>
        </w:tc>
        <w:tc>
          <w:tcPr>
            <w:tcW w:w="4959" w:type="dxa"/>
            <w:gridSpan w:val="3"/>
          </w:tcPr>
          <w:p w:rsidR="00563BEF" w:rsidRPr="00B370E4" w:rsidRDefault="00563BEF" w:rsidP="004D17DC">
            <w:pPr>
              <w:tabs>
                <w:tab w:val="left" w:pos="1800"/>
                <w:tab w:val="left" w:leader="dot" w:pos="10620"/>
              </w:tabs>
              <w:ind w:left="5709" w:right="-700"/>
              <w:rPr>
                <w:rFonts w:cs="Arial"/>
                <w:sz w:val="20"/>
              </w:rPr>
            </w:pPr>
          </w:p>
        </w:tc>
      </w:tr>
    </w:tbl>
    <w:p w:rsidR="000E2D28" w:rsidRDefault="00563BEF" w:rsidP="00563BEF">
      <w:pPr>
        <w:ind w:right="-700"/>
      </w:pPr>
      <w:r>
        <w:br w:type="page"/>
      </w:r>
    </w:p>
    <w:p w:rsidR="000E2D28" w:rsidRDefault="000E2D28" w:rsidP="00563BEF">
      <w:pPr>
        <w:ind w:right="-700"/>
      </w:pPr>
    </w:p>
    <w:p w:rsidR="00563BEF" w:rsidRPr="006F3CEA" w:rsidRDefault="00563BEF" w:rsidP="009E6CC3">
      <w:pPr>
        <w:pStyle w:val="Heading2"/>
      </w:pPr>
      <w:r>
        <w:tab/>
      </w:r>
      <w:r>
        <w:tab/>
        <w:t>SECTION 2 –</w:t>
      </w:r>
      <w:r w:rsidR="0023565D">
        <w:t xml:space="preserve"> </w:t>
      </w:r>
      <w:r>
        <w:t>SCOPE OF LISTING</w:t>
      </w:r>
    </w:p>
    <w:tbl>
      <w:tblPr>
        <w:tblW w:w="1020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1"/>
        <w:gridCol w:w="4521"/>
        <w:gridCol w:w="710"/>
        <w:gridCol w:w="4301"/>
      </w:tblGrid>
      <w:tr w:rsidR="00563BEF" w:rsidTr="0046057A">
        <w:trPr>
          <w:cantSplit/>
          <w:trHeight w:val="639"/>
        </w:trPr>
        <w:tc>
          <w:tcPr>
            <w:tcW w:w="671" w:type="dxa"/>
          </w:tcPr>
          <w:p w:rsidR="00563BEF" w:rsidRPr="0046057A" w:rsidRDefault="00563BEF" w:rsidP="004D17DC">
            <w:pPr>
              <w:ind w:right="-700"/>
              <w:rPr>
                <w:rFonts w:cs="Arial"/>
                <w:b/>
                <w:bCs/>
                <w:sz w:val="20"/>
              </w:rPr>
            </w:pPr>
            <w:r w:rsidRPr="0046057A">
              <w:rPr>
                <w:rFonts w:cs="Arial"/>
                <w:b/>
                <w:bCs/>
                <w:sz w:val="20"/>
              </w:rPr>
              <w:sym w:font="Wingdings" w:char="F06F"/>
            </w:r>
          </w:p>
          <w:p w:rsidR="00563BEF" w:rsidRPr="0046057A" w:rsidRDefault="00563BEF" w:rsidP="004D17DC">
            <w:pPr>
              <w:ind w:right="-700"/>
              <w:rPr>
                <w:rFonts w:cs="Arial"/>
                <w:sz w:val="20"/>
              </w:rPr>
            </w:pPr>
          </w:p>
          <w:p w:rsidR="00563BEF" w:rsidRPr="0046057A" w:rsidRDefault="00563BEF" w:rsidP="004D17DC">
            <w:pPr>
              <w:ind w:right="-700"/>
              <w:rPr>
                <w:rFonts w:cs="Arial"/>
                <w:sz w:val="20"/>
              </w:rPr>
            </w:pPr>
            <w:r w:rsidRPr="0046057A">
              <w:rPr>
                <w:rFonts w:cs="Arial"/>
                <w:b/>
                <w:bCs/>
                <w:sz w:val="20"/>
              </w:rPr>
              <w:sym w:font="Wingdings" w:char="F06F"/>
            </w:r>
          </w:p>
        </w:tc>
        <w:tc>
          <w:tcPr>
            <w:tcW w:w="4521" w:type="dxa"/>
          </w:tcPr>
          <w:p w:rsidR="00563BEF" w:rsidRPr="0046057A" w:rsidRDefault="00563BEF" w:rsidP="004D17DC">
            <w:pPr>
              <w:ind w:right="-700"/>
              <w:rPr>
                <w:rFonts w:cs="Arial"/>
                <w:sz w:val="20"/>
              </w:rPr>
            </w:pPr>
            <w:r w:rsidRPr="0046057A">
              <w:rPr>
                <w:rFonts w:cs="Arial"/>
                <w:sz w:val="20"/>
              </w:rPr>
              <w:t>New Listing</w:t>
            </w:r>
          </w:p>
          <w:p w:rsidR="00563BEF" w:rsidRPr="0046057A" w:rsidRDefault="00563BEF" w:rsidP="004D17DC">
            <w:pPr>
              <w:ind w:right="-700"/>
              <w:rPr>
                <w:rFonts w:cs="Arial"/>
                <w:sz w:val="20"/>
              </w:rPr>
            </w:pPr>
          </w:p>
          <w:p w:rsidR="00563BEF" w:rsidRPr="0046057A" w:rsidRDefault="00563BEF" w:rsidP="004D17DC">
            <w:pPr>
              <w:ind w:right="-700"/>
              <w:rPr>
                <w:rFonts w:cs="Arial"/>
                <w:sz w:val="20"/>
              </w:rPr>
            </w:pPr>
            <w:r w:rsidRPr="0046057A">
              <w:rPr>
                <w:rFonts w:cs="Arial"/>
                <w:sz w:val="20"/>
              </w:rPr>
              <w:t>Extension to Existing Scope of Listing</w:t>
            </w:r>
          </w:p>
        </w:tc>
        <w:tc>
          <w:tcPr>
            <w:tcW w:w="710" w:type="dxa"/>
          </w:tcPr>
          <w:p w:rsidR="00563BEF" w:rsidRPr="0046057A" w:rsidRDefault="00563BEF" w:rsidP="004D17DC">
            <w:pPr>
              <w:rPr>
                <w:rFonts w:cs="Arial"/>
                <w:sz w:val="20"/>
              </w:rPr>
            </w:pPr>
            <w:r w:rsidRPr="0046057A">
              <w:rPr>
                <w:rFonts w:cs="Arial"/>
                <w:b/>
                <w:bCs/>
                <w:sz w:val="20"/>
              </w:rPr>
              <w:sym w:font="Wingdings" w:char="F06F"/>
            </w:r>
          </w:p>
          <w:p w:rsidR="00563BEF" w:rsidRPr="0046057A" w:rsidRDefault="00563BEF" w:rsidP="004D17DC">
            <w:pPr>
              <w:rPr>
                <w:rFonts w:cs="Arial"/>
                <w:b/>
                <w:bCs/>
                <w:sz w:val="20"/>
              </w:rPr>
            </w:pPr>
          </w:p>
          <w:p w:rsidR="00563BEF" w:rsidRPr="0046057A" w:rsidRDefault="00563BEF" w:rsidP="004D17DC">
            <w:pPr>
              <w:rPr>
                <w:rFonts w:cs="Arial"/>
                <w:sz w:val="20"/>
              </w:rPr>
            </w:pPr>
            <w:r w:rsidRPr="0046057A">
              <w:rPr>
                <w:rFonts w:cs="Arial"/>
                <w:b/>
                <w:bCs/>
                <w:sz w:val="20"/>
              </w:rPr>
              <w:sym w:font="Wingdings" w:char="F06F"/>
            </w:r>
          </w:p>
        </w:tc>
        <w:tc>
          <w:tcPr>
            <w:tcW w:w="4301" w:type="dxa"/>
          </w:tcPr>
          <w:p w:rsidR="00563BEF" w:rsidRPr="0046057A" w:rsidRDefault="00563BEF" w:rsidP="004D17DC">
            <w:pPr>
              <w:ind w:right="-108"/>
              <w:rPr>
                <w:rFonts w:cs="Arial"/>
                <w:sz w:val="20"/>
              </w:rPr>
            </w:pPr>
            <w:r w:rsidRPr="0046057A">
              <w:rPr>
                <w:rFonts w:cs="Arial"/>
                <w:sz w:val="20"/>
              </w:rPr>
              <w:t>Reapplication for Listing</w:t>
            </w:r>
          </w:p>
          <w:p w:rsidR="00563BEF" w:rsidRPr="0046057A" w:rsidRDefault="00563BEF" w:rsidP="004D17DC">
            <w:pPr>
              <w:ind w:right="-108"/>
              <w:rPr>
                <w:rFonts w:cs="Arial"/>
                <w:sz w:val="20"/>
              </w:rPr>
            </w:pPr>
          </w:p>
          <w:p w:rsidR="00563BEF" w:rsidRPr="0046057A" w:rsidRDefault="00563BEF" w:rsidP="004D17DC">
            <w:pPr>
              <w:ind w:right="-108"/>
              <w:rPr>
                <w:rFonts w:cs="Arial"/>
                <w:sz w:val="20"/>
              </w:rPr>
            </w:pPr>
            <w:r w:rsidRPr="0046057A">
              <w:rPr>
                <w:rFonts w:cs="Arial"/>
                <w:sz w:val="20"/>
              </w:rPr>
              <w:t>Provisional listing (all or part)</w:t>
            </w:r>
          </w:p>
        </w:tc>
      </w:tr>
    </w:tbl>
    <w:p w:rsidR="00563BEF" w:rsidRDefault="00563BEF" w:rsidP="00563BEF">
      <w:pPr>
        <w:pStyle w:val="BodyText3"/>
      </w:pPr>
    </w:p>
    <w:p w:rsidR="00563BEF" w:rsidRDefault="00563BEF" w:rsidP="009E6CC3">
      <w:pPr>
        <w:pStyle w:val="BodyText3"/>
        <w:ind w:left="-57"/>
        <w:jc w:val="center"/>
        <w:rPr>
          <w:b/>
          <w:bCs/>
        </w:rPr>
      </w:pPr>
      <w:r w:rsidRPr="009E6CC3">
        <w:rPr>
          <w:b/>
          <w:bCs/>
          <w:highlight w:val="yellow"/>
        </w:rPr>
        <w:t>Circle the Scope of Listing being Applied for (annotate with a “P” if provisional):</w:t>
      </w:r>
    </w:p>
    <w:tbl>
      <w:tblPr>
        <w:tblW w:w="10203"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3933"/>
        <w:gridCol w:w="513"/>
        <w:gridCol w:w="5301"/>
      </w:tblGrid>
      <w:tr w:rsidR="00563BEF" w:rsidTr="004D17DC">
        <w:tc>
          <w:tcPr>
            <w:tcW w:w="4389" w:type="dxa"/>
            <w:gridSpan w:val="2"/>
          </w:tcPr>
          <w:p w:rsidR="00563BEF" w:rsidRPr="0046057A" w:rsidRDefault="00563BEF" w:rsidP="004D17DC">
            <w:pPr>
              <w:pStyle w:val="BodyText3"/>
              <w:rPr>
                <w:b/>
                <w:sz w:val="20"/>
                <w:szCs w:val="20"/>
              </w:rPr>
            </w:pPr>
            <w:r w:rsidRPr="0046057A">
              <w:rPr>
                <w:b/>
                <w:sz w:val="20"/>
                <w:szCs w:val="20"/>
              </w:rPr>
              <w:t>Activity</w:t>
            </w:r>
          </w:p>
        </w:tc>
        <w:tc>
          <w:tcPr>
            <w:tcW w:w="5814" w:type="dxa"/>
            <w:gridSpan w:val="2"/>
          </w:tcPr>
          <w:p w:rsidR="00563BEF" w:rsidRPr="0046057A" w:rsidRDefault="00563BEF" w:rsidP="004D17DC">
            <w:pPr>
              <w:pStyle w:val="BodyText3"/>
              <w:ind w:right="6"/>
              <w:rPr>
                <w:b/>
                <w:sz w:val="20"/>
                <w:szCs w:val="20"/>
              </w:rPr>
            </w:pPr>
            <w:r w:rsidRPr="0046057A">
              <w:rPr>
                <w:b/>
                <w:sz w:val="20"/>
                <w:szCs w:val="20"/>
              </w:rPr>
              <w:t>System Type</w:t>
            </w:r>
          </w:p>
        </w:tc>
      </w:tr>
      <w:tr w:rsidR="00563BEF" w:rsidTr="004D17DC">
        <w:trPr>
          <w:cantSplit/>
          <w:trHeight w:val="20"/>
        </w:trPr>
        <w:tc>
          <w:tcPr>
            <w:tcW w:w="456" w:type="dxa"/>
            <w:vMerge w:val="restart"/>
          </w:tcPr>
          <w:p w:rsidR="00563BEF" w:rsidRPr="0046057A" w:rsidRDefault="00563BEF" w:rsidP="004D17DC">
            <w:pPr>
              <w:pStyle w:val="BodyText3"/>
              <w:jc w:val="center"/>
              <w:rPr>
                <w:sz w:val="20"/>
                <w:szCs w:val="20"/>
              </w:rPr>
            </w:pPr>
            <w:r w:rsidRPr="0046057A">
              <w:rPr>
                <w:sz w:val="20"/>
                <w:szCs w:val="20"/>
              </w:rPr>
              <w:t>1.</w:t>
            </w:r>
          </w:p>
        </w:tc>
        <w:tc>
          <w:tcPr>
            <w:tcW w:w="3933" w:type="dxa"/>
            <w:vMerge w:val="restart"/>
          </w:tcPr>
          <w:p w:rsidR="00563BEF" w:rsidRPr="0046057A" w:rsidRDefault="003863AA" w:rsidP="004D17DC">
            <w:pPr>
              <w:pStyle w:val="BodyText3"/>
              <w:rPr>
                <w:sz w:val="20"/>
                <w:szCs w:val="20"/>
              </w:rPr>
            </w:pPr>
            <w:r w:rsidRPr="0046057A">
              <w:rPr>
                <w:sz w:val="20"/>
                <w:szCs w:val="20"/>
              </w:rPr>
              <w:t xml:space="preserve">Testing and Maintenance </w:t>
            </w:r>
          </w:p>
        </w:tc>
        <w:tc>
          <w:tcPr>
            <w:tcW w:w="513" w:type="dxa"/>
          </w:tcPr>
          <w:p w:rsidR="00563BEF" w:rsidRPr="0046057A" w:rsidRDefault="00563BEF" w:rsidP="004D17DC">
            <w:pPr>
              <w:pStyle w:val="BodyText3"/>
              <w:jc w:val="center"/>
              <w:rPr>
                <w:sz w:val="20"/>
                <w:szCs w:val="20"/>
              </w:rPr>
            </w:pPr>
            <w:r w:rsidRPr="0046057A">
              <w:rPr>
                <w:sz w:val="20"/>
                <w:szCs w:val="20"/>
              </w:rPr>
              <w:t>a.</w:t>
            </w:r>
          </w:p>
        </w:tc>
        <w:tc>
          <w:tcPr>
            <w:tcW w:w="5301" w:type="dxa"/>
          </w:tcPr>
          <w:p w:rsidR="00563BEF" w:rsidRPr="0046057A" w:rsidRDefault="00563BEF" w:rsidP="004D17DC">
            <w:pPr>
              <w:pStyle w:val="BodyText3"/>
              <w:rPr>
                <w:sz w:val="20"/>
                <w:szCs w:val="20"/>
              </w:rPr>
            </w:pPr>
            <w:r w:rsidRPr="0046057A">
              <w:rPr>
                <w:sz w:val="20"/>
                <w:szCs w:val="20"/>
              </w:rPr>
              <w:t>Residential fire sprinkler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b.</w:t>
            </w:r>
          </w:p>
        </w:tc>
        <w:tc>
          <w:tcPr>
            <w:tcW w:w="5301" w:type="dxa"/>
          </w:tcPr>
          <w:p w:rsidR="00563BEF" w:rsidRPr="0046057A" w:rsidRDefault="00563BEF" w:rsidP="004D17DC">
            <w:pPr>
              <w:pStyle w:val="BodyText3"/>
              <w:rPr>
                <w:sz w:val="20"/>
                <w:szCs w:val="20"/>
              </w:rPr>
            </w:pPr>
            <w:r w:rsidRPr="0046057A">
              <w:rPr>
                <w:sz w:val="20"/>
                <w:szCs w:val="20"/>
              </w:rPr>
              <w:t>Conventional wet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c.</w:t>
            </w:r>
          </w:p>
        </w:tc>
        <w:tc>
          <w:tcPr>
            <w:tcW w:w="5301" w:type="dxa"/>
          </w:tcPr>
          <w:p w:rsidR="00563BEF" w:rsidRPr="0046057A" w:rsidRDefault="00563BEF" w:rsidP="004D17DC">
            <w:pPr>
              <w:pStyle w:val="BodyText3"/>
              <w:rPr>
                <w:sz w:val="20"/>
                <w:szCs w:val="20"/>
              </w:rPr>
            </w:pPr>
            <w:r w:rsidRPr="0046057A">
              <w:rPr>
                <w:sz w:val="20"/>
                <w:szCs w:val="20"/>
              </w:rPr>
              <w:t>Dry pipe sprinkler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d.</w:t>
            </w:r>
          </w:p>
        </w:tc>
        <w:tc>
          <w:tcPr>
            <w:tcW w:w="5301" w:type="dxa"/>
          </w:tcPr>
          <w:p w:rsidR="00563BEF" w:rsidRPr="0046057A" w:rsidRDefault="00563BEF" w:rsidP="004D17DC">
            <w:pPr>
              <w:pStyle w:val="BodyText3"/>
              <w:rPr>
                <w:sz w:val="20"/>
                <w:szCs w:val="20"/>
              </w:rPr>
            </w:pPr>
            <w:r w:rsidRPr="0046057A">
              <w:rPr>
                <w:sz w:val="20"/>
                <w:szCs w:val="20"/>
              </w:rPr>
              <w:t>Control mode specific application sprinkler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e.</w:t>
            </w:r>
          </w:p>
        </w:tc>
        <w:tc>
          <w:tcPr>
            <w:tcW w:w="5301" w:type="dxa"/>
          </w:tcPr>
          <w:p w:rsidR="00563BEF" w:rsidRPr="0046057A" w:rsidRDefault="00563BEF" w:rsidP="004D17DC">
            <w:pPr>
              <w:pStyle w:val="BodyText3"/>
              <w:rPr>
                <w:sz w:val="20"/>
                <w:szCs w:val="20"/>
              </w:rPr>
            </w:pPr>
            <w:r w:rsidRPr="0046057A">
              <w:rPr>
                <w:sz w:val="20"/>
                <w:szCs w:val="20"/>
              </w:rPr>
              <w:t>Suppression mode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f.</w:t>
            </w:r>
          </w:p>
        </w:tc>
        <w:tc>
          <w:tcPr>
            <w:tcW w:w="5301" w:type="dxa"/>
          </w:tcPr>
          <w:p w:rsidR="00563BEF" w:rsidRPr="0046057A" w:rsidRDefault="00563BEF" w:rsidP="004D17DC">
            <w:pPr>
              <w:pStyle w:val="BodyText3"/>
              <w:rPr>
                <w:sz w:val="20"/>
                <w:szCs w:val="20"/>
              </w:rPr>
            </w:pPr>
            <w:r w:rsidRPr="0046057A">
              <w:rPr>
                <w:sz w:val="20"/>
                <w:szCs w:val="20"/>
              </w:rPr>
              <w:t>Foam enhanced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g.</w:t>
            </w:r>
          </w:p>
        </w:tc>
        <w:tc>
          <w:tcPr>
            <w:tcW w:w="5301" w:type="dxa"/>
          </w:tcPr>
          <w:p w:rsidR="00563BEF" w:rsidRPr="0046057A" w:rsidRDefault="00563BEF" w:rsidP="004D17DC">
            <w:pPr>
              <w:pStyle w:val="BodyText3"/>
              <w:rPr>
                <w:sz w:val="20"/>
                <w:szCs w:val="20"/>
              </w:rPr>
            </w:pPr>
            <w:r w:rsidRPr="0046057A">
              <w:rPr>
                <w:sz w:val="20"/>
                <w:szCs w:val="20"/>
              </w:rPr>
              <w:t>Antifreeze enhanced sprinkler systems</w:t>
            </w:r>
          </w:p>
        </w:tc>
      </w:tr>
      <w:tr w:rsidR="00563BEF" w:rsidTr="004D17DC">
        <w:trPr>
          <w:cantSplit/>
          <w:trHeight w:val="20"/>
        </w:trPr>
        <w:tc>
          <w:tcPr>
            <w:tcW w:w="456" w:type="dxa"/>
            <w:vMerge/>
          </w:tcPr>
          <w:p w:rsidR="00563BEF" w:rsidRPr="0046057A" w:rsidRDefault="00563BEF" w:rsidP="004D17DC">
            <w:pPr>
              <w:pStyle w:val="BodyText3"/>
              <w:jc w:val="center"/>
              <w:rPr>
                <w:sz w:val="20"/>
                <w:szCs w:val="20"/>
              </w:rPr>
            </w:pPr>
          </w:p>
        </w:tc>
        <w:tc>
          <w:tcPr>
            <w:tcW w:w="3933" w:type="dxa"/>
            <w:vMerge/>
          </w:tcPr>
          <w:p w:rsidR="00563BEF" w:rsidRPr="0046057A" w:rsidRDefault="00563BEF" w:rsidP="004D17DC">
            <w:pPr>
              <w:pStyle w:val="BodyText3"/>
              <w:rPr>
                <w:sz w:val="20"/>
                <w:szCs w:val="20"/>
              </w:rPr>
            </w:pPr>
          </w:p>
        </w:tc>
        <w:tc>
          <w:tcPr>
            <w:tcW w:w="513" w:type="dxa"/>
          </w:tcPr>
          <w:p w:rsidR="00563BEF" w:rsidRPr="0046057A" w:rsidRDefault="00563BEF" w:rsidP="004D17DC">
            <w:pPr>
              <w:pStyle w:val="BodyText3"/>
              <w:jc w:val="center"/>
              <w:rPr>
                <w:sz w:val="20"/>
                <w:szCs w:val="20"/>
              </w:rPr>
            </w:pPr>
            <w:r w:rsidRPr="0046057A">
              <w:rPr>
                <w:sz w:val="20"/>
                <w:szCs w:val="20"/>
              </w:rPr>
              <w:t>h.</w:t>
            </w:r>
          </w:p>
        </w:tc>
        <w:tc>
          <w:tcPr>
            <w:tcW w:w="5301" w:type="dxa"/>
          </w:tcPr>
          <w:p w:rsidR="00563BEF" w:rsidRPr="0046057A" w:rsidRDefault="00563BEF" w:rsidP="004D17DC">
            <w:pPr>
              <w:pStyle w:val="BodyText3"/>
              <w:rPr>
                <w:sz w:val="20"/>
                <w:szCs w:val="20"/>
              </w:rPr>
            </w:pPr>
            <w:r w:rsidRPr="0046057A">
              <w:rPr>
                <w:sz w:val="20"/>
                <w:szCs w:val="20"/>
              </w:rPr>
              <w:t>Deluge and preaction sprinkler systems</w:t>
            </w:r>
          </w:p>
        </w:tc>
      </w:tr>
      <w:tr w:rsidR="003863AA" w:rsidTr="004D17DC">
        <w:trPr>
          <w:cantSplit/>
          <w:trHeight w:val="20"/>
        </w:trPr>
        <w:tc>
          <w:tcPr>
            <w:tcW w:w="456" w:type="dxa"/>
          </w:tcPr>
          <w:p w:rsidR="003863AA" w:rsidRPr="0046057A" w:rsidRDefault="003863AA" w:rsidP="003863AA">
            <w:pPr>
              <w:pStyle w:val="BodyText3"/>
              <w:jc w:val="center"/>
              <w:rPr>
                <w:sz w:val="20"/>
                <w:szCs w:val="20"/>
              </w:rPr>
            </w:pPr>
            <w:r w:rsidRPr="0046057A">
              <w:rPr>
                <w:sz w:val="20"/>
                <w:szCs w:val="20"/>
              </w:rPr>
              <w:t>2</w:t>
            </w:r>
          </w:p>
        </w:tc>
        <w:tc>
          <w:tcPr>
            <w:tcW w:w="3933" w:type="dxa"/>
          </w:tcPr>
          <w:p w:rsidR="003863AA" w:rsidRPr="0046057A" w:rsidRDefault="003863AA" w:rsidP="003863AA">
            <w:pPr>
              <w:pStyle w:val="BodyText3"/>
              <w:rPr>
                <w:sz w:val="20"/>
                <w:szCs w:val="20"/>
              </w:rPr>
            </w:pPr>
            <w:r w:rsidRPr="0046057A">
              <w:rPr>
                <w:sz w:val="20"/>
                <w:szCs w:val="20"/>
              </w:rPr>
              <w:t xml:space="preserve">Fabrication </w:t>
            </w:r>
            <w:r w:rsidR="008F76E1">
              <w:rPr>
                <w:sz w:val="20"/>
                <w:szCs w:val="20"/>
              </w:rPr>
              <w:t>or installation</w:t>
            </w:r>
            <w:r w:rsidR="008F76E1" w:rsidRPr="0046057A">
              <w:rPr>
                <w:sz w:val="20"/>
                <w:szCs w:val="20"/>
              </w:rPr>
              <w:t xml:space="preserve"> of</w:t>
            </w:r>
            <w:r w:rsidRPr="0046057A">
              <w:rPr>
                <w:sz w:val="20"/>
                <w:szCs w:val="20"/>
              </w:rPr>
              <w:t xml:space="preserve"> fire protection system pipe work</w:t>
            </w:r>
          </w:p>
        </w:tc>
        <w:tc>
          <w:tcPr>
            <w:tcW w:w="513" w:type="dxa"/>
          </w:tcPr>
          <w:p w:rsidR="003863AA" w:rsidRPr="0046057A" w:rsidRDefault="003863AA" w:rsidP="003863AA">
            <w:pPr>
              <w:pStyle w:val="BodyText3"/>
              <w:jc w:val="center"/>
              <w:rPr>
                <w:sz w:val="20"/>
                <w:szCs w:val="20"/>
              </w:rPr>
            </w:pPr>
          </w:p>
        </w:tc>
        <w:tc>
          <w:tcPr>
            <w:tcW w:w="5301" w:type="dxa"/>
          </w:tcPr>
          <w:p w:rsidR="003863AA" w:rsidRPr="0046057A" w:rsidRDefault="003863AA" w:rsidP="003863AA">
            <w:pPr>
              <w:pStyle w:val="BodyText3"/>
              <w:jc w:val="center"/>
              <w:rPr>
                <w:sz w:val="20"/>
                <w:szCs w:val="20"/>
              </w:rPr>
            </w:pPr>
          </w:p>
        </w:tc>
      </w:tr>
      <w:tr w:rsidR="003863AA" w:rsidTr="004D17DC">
        <w:trPr>
          <w:cantSplit/>
          <w:trHeight w:val="20"/>
        </w:trPr>
        <w:tc>
          <w:tcPr>
            <w:tcW w:w="456" w:type="dxa"/>
            <w:vMerge w:val="restart"/>
          </w:tcPr>
          <w:p w:rsidR="003863AA" w:rsidRPr="0046057A" w:rsidRDefault="006F3CEA" w:rsidP="003863AA">
            <w:pPr>
              <w:pStyle w:val="BodyText3"/>
              <w:jc w:val="center"/>
              <w:rPr>
                <w:sz w:val="20"/>
                <w:szCs w:val="20"/>
              </w:rPr>
            </w:pPr>
            <w:r w:rsidRPr="0046057A">
              <w:rPr>
                <w:sz w:val="20"/>
                <w:szCs w:val="20"/>
              </w:rPr>
              <w:t>3</w:t>
            </w:r>
            <w:r w:rsidR="003863AA" w:rsidRPr="0046057A">
              <w:rPr>
                <w:sz w:val="20"/>
                <w:szCs w:val="20"/>
              </w:rPr>
              <w:t>.</w:t>
            </w:r>
          </w:p>
        </w:tc>
        <w:tc>
          <w:tcPr>
            <w:tcW w:w="3933" w:type="dxa"/>
            <w:vMerge w:val="restart"/>
          </w:tcPr>
          <w:p w:rsidR="006F3CEA" w:rsidRPr="0046057A" w:rsidRDefault="006F3CEA" w:rsidP="003863AA">
            <w:pPr>
              <w:pStyle w:val="BodyText3"/>
              <w:rPr>
                <w:sz w:val="20"/>
                <w:szCs w:val="20"/>
              </w:rPr>
            </w:pPr>
            <w:r w:rsidRPr="0046057A">
              <w:rPr>
                <w:sz w:val="20"/>
                <w:szCs w:val="20"/>
              </w:rPr>
              <w:t xml:space="preserve">Project Management </w:t>
            </w:r>
          </w:p>
          <w:p w:rsidR="003863AA" w:rsidRPr="0046057A" w:rsidRDefault="003863AA" w:rsidP="003863AA">
            <w:pPr>
              <w:pStyle w:val="BodyText3"/>
              <w:rPr>
                <w:sz w:val="20"/>
                <w:szCs w:val="20"/>
              </w:rPr>
            </w:pPr>
            <w:r w:rsidRPr="0046057A">
              <w:rPr>
                <w:sz w:val="20"/>
                <w:szCs w:val="20"/>
              </w:rPr>
              <w:t>Design</w:t>
            </w:r>
          </w:p>
        </w:tc>
        <w:tc>
          <w:tcPr>
            <w:tcW w:w="513" w:type="dxa"/>
          </w:tcPr>
          <w:p w:rsidR="003863AA" w:rsidRPr="0046057A" w:rsidRDefault="003863AA" w:rsidP="003863AA">
            <w:pPr>
              <w:pStyle w:val="BodyText3"/>
              <w:jc w:val="center"/>
              <w:rPr>
                <w:sz w:val="20"/>
                <w:szCs w:val="20"/>
              </w:rPr>
            </w:pPr>
            <w:r w:rsidRPr="0046057A">
              <w:rPr>
                <w:sz w:val="20"/>
                <w:szCs w:val="20"/>
              </w:rPr>
              <w:t>a.</w:t>
            </w:r>
          </w:p>
        </w:tc>
        <w:tc>
          <w:tcPr>
            <w:tcW w:w="5301" w:type="dxa"/>
          </w:tcPr>
          <w:p w:rsidR="003863AA" w:rsidRPr="0046057A" w:rsidRDefault="003863AA" w:rsidP="003863AA">
            <w:pPr>
              <w:pStyle w:val="BodyText3"/>
              <w:rPr>
                <w:sz w:val="20"/>
                <w:szCs w:val="20"/>
              </w:rPr>
            </w:pPr>
            <w:r w:rsidRPr="0046057A">
              <w:rPr>
                <w:sz w:val="20"/>
                <w:szCs w:val="20"/>
              </w:rPr>
              <w:t>Residential fire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b.</w:t>
            </w:r>
          </w:p>
        </w:tc>
        <w:tc>
          <w:tcPr>
            <w:tcW w:w="5301" w:type="dxa"/>
          </w:tcPr>
          <w:p w:rsidR="003863AA" w:rsidRPr="0046057A" w:rsidRDefault="003863AA" w:rsidP="003863AA">
            <w:pPr>
              <w:pStyle w:val="BodyText3"/>
              <w:rPr>
                <w:sz w:val="20"/>
                <w:szCs w:val="20"/>
              </w:rPr>
            </w:pPr>
            <w:r w:rsidRPr="0046057A">
              <w:rPr>
                <w:sz w:val="20"/>
                <w:szCs w:val="20"/>
              </w:rPr>
              <w:t>Conventional wet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c.</w:t>
            </w:r>
          </w:p>
        </w:tc>
        <w:tc>
          <w:tcPr>
            <w:tcW w:w="5301" w:type="dxa"/>
          </w:tcPr>
          <w:p w:rsidR="003863AA" w:rsidRPr="0046057A" w:rsidRDefault="003863AA" w:rsidP="003863AA">
            <w:pPr>
              <w:pStyle w:val="BodyText3"/>
              <w:rPr>
                <w:sz w:val="20"/>
                <w:szCs w:val="20"/>
              </w:rPr>
            </w:pPr>
            <w:r w:rsidRPr="0046057A">
              <w:rPr>
                <w:sz w:val="20"/>
                <w:szCs w:val="20"/>
              </w:rPr>
              <w:t>Dry pipe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d.</w:t>
            </w:r>
          </w:p>
        </w:tc>
        <w:tc>
          <w:tcPr>
            <w:tcW w:w="5301" w:type="dxa"/>
          </w:tcPr>
          <w:p w:rsidR="003863AA" w:rsidRPr="0046057A" w:rsidRDefault="003863AA" w:rsidP="003863AA">
            <w:pPr>
              <w:pStyle w:val="BodyText3"/>
              <w:rPr>
                <w:sz w:val="20"/>
                <w:szCs w:val="20"/>
              </w:rPr>
            </w:pPr>
            <w:r w:rsidRPr="0046057A">
              <w:rPr>
                <w:sz w:val="20"/>
                <w:szCs w:val="20"/>
              </w:rPr>
              <w:t>Control mode specific application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e.</w:t>
            </w:r>
          </w:p>
        </w:tc>
        <w:tc>
          <w:tcPr>
            <w:tcW w:w="5301" w:type="dxa"/>
          </w:tcPr>
          <w:p w:rsidR="003863AA" w:rsidRPr="0046057A" w:rsidRDefault="003863AA" w:rsidP="003863AA">
            <w:pPr>
              <w:pStyle w:val="BodyText3"/>
              <w:rPr>
                <w:sz w:val="20"/>
                <w:szCs w:val="20"/>
              </w:rPr>
            </w:pPr>
            <w:r w:rsidRPr="0046057A">
              <w:rPr>
                <w:sz w:val="20"/>
                <w:szCs w:val="20"/>
              </w:rPr>
              <w:t>Suppression mode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f.</w:t>
            </w:r>
          </w:p>
        </w:tc>
        <w:tc>
          <w:tcPr>
            <w:tcW w:w="5301" w:type="dxa"/>
          </w:tcPr>
          <w:p w:rsidR="003863AA" w:rsidRPr="0046057A" w:rsidRDefault="003863AA" w:rsidP="003863AA">
            <w:pPr>
              <w:pStyle w:val="BodyText3"/>
              <w:rPr>
                <w:sz w:val="20"/>
                <w:szCs w:val="20"/>
              </w:rPr>
            </w:pPr>
            <w:r w:rsidRPr="0046057A">
              <w:rPr>
                <w:sz w:val="20"/>
                <w:szCs w:val="20"/>
              </w:rPr>
              <w:t>Foam enhanced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g.</w:t>
            </w:r>
          </w:p>
        </w:tc>
        <w:tc>
          <w:tcPr>
            <w:tcW w:w="5301" w:type="dxa"/>
          </w:tcPr>
          <w:p w:rsidR="003863AA" w:rsidRPr="0046057A" w:rsidRDefault="003863AA" w:rsidP="003863AA">
            <w:pPr>
              <w:pStyle w:val="BodyText3"/>
              <w:rPr>
                <w:sz w:val="20"/>
                <w:szCs w:val="20"/>
              </w:rPr>
            </w:pPr>
            <w:r w:rsidRPr="0046057A">
              <w:rPr>
                <w:sz w:val="20"/>
                <w:szCs w:val="20"/>
              </w:rPr>
              <w:t>Antifreeze enhanced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h.</w:t>
            </w:r>
          </w:p>
        </w:tc>
        <w:tc>
          <w:tcPr>
            <w:tcW w:w="5301" w:type="dxa"/>
          </w:tcPr>
          <w:p w:rsidR="003863AA" w:rsidRPr="0046057A" w:rsidRDefault="003863AA" w:rsidP="003863AA">
            <w:pPr>
              <w:pStyle w:val="BodyText3"/>
              <w:rPr>
                <w:sz w:val="20"/>
                <w:szCs w:val="20"/>
              </w:rPr>
            </w:pPr>
            <w:r w:rsidRPr="0046057A">
              <w:rPr>
                <w:sz w:val="20"/>
                <w:szCs w:val="20"/>
              </w:rPr>
              <w:t>Deluge and preaction sprinkler systems</w:t>
            </w:r>
          </w:p>
        </w:tc>
      </w:tr>
      <w:tr w:rsidR="006F3CEA" w:rsidTr="005551E9">
        <w:trPr>
          <w:cantSplit/>
          <w:trHeight w:val="20"/>
        </w:trPr>
        <w:tc>
          <w:tcPr>
            <w:tcW w:w="456" w:type="dxa"/>
            <w:vMerge w:val="restart"/>
          </w:tcPr>
          <w:p w:rsidR="006F3CEA" w:rsidRPr="0046057A" w:rsidRDefault="006F3CEA" w:rsidP="005551E9">
            <w:pPr>
              <w:pStyle w:val="BodyText3"/>
              <w:jc w:val="center"/>
              <w:rPr>
                <w:sz w:val="20"/>
                <w:szCs w:val="20"/>
              </w:rPr>
            </w:pPr>
            <w:r w:rsidRPr="0046057A">
              <w:rPr>
                <w:sz w:val="20"/>
                <w:szCs w:val="20"/>
              </w:rPr>
              <w:t>4.</w:t>
            </w:r>
          </w:p>
        </w:tc>
        <w:tc>
          <w:tcPr>
            <w:tcW w:w="3933" w:type="dxa"/>
            <w:vMerge w:val="restart"/>
          </w:tcPr>
          <w:p w:rsidR="006F3CEA" w:rsidRPr="0046057A" w:rsidRDefault="006F3CEA" w:rsidP="005551E9">
            <w:pPr>
              <w:pStyle w:val="BodyText3"/>
              <w:rPr>
                <w:sz w:val="20"/>
                <w:szCs w:val="20"/>
              </w:rPr>
            </w:pPr>
            <w:r w:rsidRPr="0046057A">
              <w:rPr>
                <w:sz w:val="20"/>
                <w:szCs w:val="20"/>
              </w:rPr>
              <w:t>Installation</w:t>
            </w:r>
          </w:p>
        </w:tc>
        <w:tc>
          <w:tcPr>
            <w:tcW w:w="513" w:type="dxa"/>
          </w:tcPr>
          <w:p w:rsidR="006F3CEA" w:rsidRPr="0046057A" w:rsidRDefault="006F3CEA" w:rsidP="005551E9">
            <w:pPr>
              <w:pStyle w:val="BodyText3"/>
              <w:jc w:val="center"/>
              <w:rPr>
                <w:sz w:val="20"/>
                <w:szCs w:val="20"/>
              </w:rPr>
            </w:pPr>
            <w:r w:rsidRPr="0046057A">
              <w:rPr>
                <w:sz w:val="20"/>
                <w:szCs w:val="20"/>
              </w:rPr>
              <w:t>a.</w:t>
            </w:r>
          </w:p>
        </w:tc>
        <w:tc>
          <w:tcPr>
            <w:tcW w:w="5301" w:type="dxa"/>
          </w:tcPr>
          <w:p w:rsidR="006F3CEA" w:rsidRPr="0046057A" w:rsidRDefault="006F3CEA" w:rsidP="005551E9">
            <w:pPr>
              <w:pStyle w:val="BodyText3"/>
              <w:rPr>
                <w:sz w:val="20"/>
                <w:szCs w:val="20"/>
              </w:rPr>
            </w:pPr>
            <w:r w:rsidRPr="0046057A">
              <w:rPr>
                <w:sz w:val="20"/>
                <w:szCs w:val="20"/>
              </w:rPr>
              <w:t>Residential fire sprinkler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b.</w:t>
            </w:r>
          </w:p>
        </w:tc>
        <w:tc>
          <w:tcPr>
            <w:tcW w:w="5301" w:type="dxa"/>
          </w:tcPr>
          <w:p w:rsidR="006F3CEA" w:rsidRPr="0046057A" w:rsidRDefault="006F3CEA" w:rsidP="005551E9">
            <w:pPr>
              <w:pStyle w:val="BodyText3"/>
              <w:rPr>
                <w:sz w:val="20"/>
                <w:szCs w:val="20"/>
              </w:rPr>
            </w:pPr>
            <w:r w:rsidRPr="0046057A">
              <w:rPr>
                <w:sz w:val="20"/>
                <w:szCs w:val="20"/>
              </w:rPr>
              <w:t>Conventional wet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c.</w:t>
            </w:r>
          </w:p>
        </w:tc>
        <w:tc>
          <w:tcPr>
            <w:tcW w:w="5301" w:type="dxa"/>
          </w:tcPr>
          <w:p w:rsidR="006F3CEA" w:rsidRPr="0046057A" w:rsidRDefault="006F3CEA" w:rsidP="005551E9">
            <w:pPr>
              <w:pStyle w:val="BodyText3"/>
              <w:rPr>
                <w:sz w:val="20"/>
                <w:szCs w:val="20"/>
              </w:rPr>
            </w:pPr>
            <w:r w:rsidRPr="0046057A">
              <w:rPr>
                <w:sz w:val="20"/>
                <w:szCs w:val="20"/>
              </w:rPr>
              <w:t>Dry pipe sprinkler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d.</w:t>
            </w:r>
          </w:p>
        </w:tc>
        <w:tc>
          <w:tcPr>
            <w:tcW w:w="5301" w:type="dxa"/>
          </w:tcPr>
          <w:p w:rsidR="006F3CEA" w:rsidRPr="0046057A" w:rsidRDefault="006F3CEA" w:rsidP="005551E9">
            <w:pPr>
              <w:pStyle w:val="BodyText3"/>
              <w:rPr>
                <w:sz w:val="20"/>
                <w:szCs w:val="20"/>
              </w:rPr>
            </w:pPr>
            <w:r w:rsidRPr="0046057A">
              <w:rPr>
                <w:sz w:val="20"/>
                <w:szCs w:val="20"/>
              </w:rPr>
              <w:t>Control mode specific application sprinkler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e.</w:t>
            </w:r>
          </w:p>
        </w:tc>
        <w:tc>
          <w:tcPr>
            <w:tcW w:w="5301" w:type="dxa"/>
          </w:tcPr>
          <w:p w:rsidR="006F3CEA" w:rsidRPr="0046057A" w:rsidRDefault="006F3CEA" w:rsidP="005551E9">
            <w:pPr>
              <w:pStyle w:val="BodyText3"/>
              <w:rPr>
                <w:sz w:val="20"/>
                <w:szCs w:val="20"/>
              </w:rPr>
            </w:pPr>
            <w:r w:rsidRPr="0046057A">
              <w:rPr>
                <w:sz w:val="20"/>
                <w:szCs w:val="20"/>
              </w:rPr>
              <w:t>Suppression mode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f.</w:t>
            </w:r>
          </w:p>
        </w:tc>
        <w:tc>
          <w:tcPr>
            <w:tcW w:w="5301" w:type="dxa"/>
          </w:tcPr>
          <w:p w:rsidR="006F3CEA" w:rsidRPr="0046057A" w:rsidRDefault="006F3CEA" w:rsidP="005551E9">
            <w:pPr>
              <w:pStyle w:val="BodyText3"/>
              <w:rPr>
                <w:sz w:val="20"/>
                <w:szCs w:val="20"/>
              </w:rPr>
            </w:pPr>
            <w:r w:rsidRPr="0046057A">
              <w:rPr>
                <w:sz w:val="20"/>
                <w:szCs w:val="20"/>
              </w:rPr>
              <w:t>Foam enhanced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g.</w:t>
            </w:r>
          </w:p>
        </w:tc>
        <w:tc>
          <w:tcPr>
            <w:tcW w:w="5301" w:type="dxa"/>
          </w:tcPr>
          <w:p w:rsidR="006F3CEA" w:rsidRPr="0046057A" w:rsidRDefault="006F3CEA" w:rsidP="005551E9">
            <w:pPr>
              <w:pStyle w:val="BodyText3"/>
              <w:rPr>
                <w:sz w:val="20"/>
                <w:szCs w:val="20"/>
              </w:rPr>
            </w:pPr>
            <w:r w:rsidRPr="0046057A">
              <w:rPr>
                <w:sz w:val="20"/>
                <w:szCs w:val="20"/>
              </w:rPr>
              <w:t>Antifreeze enhanced sprinkler systems</w:t>
            </w:r>
          </w:p>
        </w:tc>
      </w:tr>
      <w:tr w:rsidR="006F3CEA" w:rsidTr="005551E9">
        <w:trPr>
          <w:cantSplit/>
          <w:trHeight w:val="20"/>
        </w:trPr>
        <w:tc>
          <w:tcPr>
            <w:tcW w:w="456" w:type="dxa"/>
            <w:vMerge/>
          </w:tcPr>
          <w:p w:rsidR="006F3CEA" w:rsidRPr="0046057A" w:rsidRDefault="006F3CEA" w:rsidP="005551E9">
            <w:pPr>
              <w:pStyle w:val="BodyText3"/>
              <w:jc w:val="center"/>
              <w:rPr>
                <w:sz w:val="20"/>
                <w:szCs w:val="20"/>
              </w:rPr>
            </w:pPr>
          </w:p>
        </w:tc>
        <w:tc>
          <w:tcPr>
            <w:tcW w:w="3933" w:type="dxa"/>
            <w:vMerge/>
          </w:tcPr>
          <w:p w:rsidR="006F3CEA" w:rsidRPr="0046057A" w:rsidRDefault="006F3CEA" w:rsidP="005551E9">
            <w:pPr>
              <w:pStyle w:val="BodyText3"/>
              <w:rPr>
                <w:sz w:val="20"/>
                <w:szCs w:val="20"/>
              </w:rPr>
            </w:pPr>
          </w:p>
        </w:tc>
        <w:tc>
          <w:tcPr>
            <w:tcW w:w="513" w:type="dxa"/>
          </w:tcPr>
          <w:p w:rsidR="006F3CEA" w:rsidRPr="0046057A" w:rsidRDefault="006F3CEA" w:rsidP="005551E9">
            <w:pPr>
              <w:pStyle w:val="BodyText3"/>
              <w:jc w:val="center"/>
              <w:rPr>
                <w:sz w:val="20"/>
                <w:szCs w:val="20"/>
              </w:rPr>
            </w:pPr>
            <w:r w:rsidRPr="0046057A">
              <w:rPr>
                <w:sz w:val="20"/>
                <w:szCs w:val="20"/>
              </w:rPr>
              <w:t>h.</w:t>
            </w:r>
          </w:p>
        </w:tc>
        <w:tc>
          <w:tcPr>
            <w:tcW w:w="5301" w:type="dxa"/>
          </w:tcPr>
          <w:p w:rsidR="006F3CEA" w:rsidRPr="0046057A" w:rsidRDefault="006F3CEA" w:rsidP="005551E9">
            <w:pPr>
              <w:pStyle w:val="BodyText3"/>
              <w:rPr>
                <w:sz w:val="20"/>
                <w:szCs w:val="20"/>
              </w:rPr>
            </w:pPr>
            <w:r w:rsidRPr="0046057A">
              <w:rPr>
                <w:sz w:val="20"/>
                <w:szCs w:val="20"/>
              </w:rPr>
              <w:t>Deluge and preaction sprinkler systems</w:t>
            </w:r>
          </w:p>
        </w:tc>
      </w:tr>
      <w:tr w:rsidR="003863AA" w:rsidTr="004D17DC">
        <w:trPr>
          <w:cantSplit/>
          <w:trHeight w:val="20"/>
        </w:trPr>
        <w:tc>
          <w:tcPr>
            <w:tcW w:w="456" w:type="dxa"/>
            <w:vMerge w:val="restart"/>
          </w:tcPr>
          <w:p w:rsidR="003863AA" w:rsidRPr="0046057A" w:rsidRDefault="006F3CEA" w:rsidP="003863AA">
            <w:pPr>
              <w:pStyle w:val="BodyText3"/>
              <w:jc w:val="center"/>
              <w:rPr>
                <w:sz w:val="20"/>
                <w:szCs w:val="20"/>
              </w:rPr>
            </w:pPr>
            <w:r w:rsidRPr="0046057A">
              <w:rPr>
                <w:sz w:val="20"/>
                <w:szCs w:val="20"/>
              </w:rPr>
              <w:t>5</w:t>
            </w:r>
            <w:r w:rsidR="003863AA" w:rsidRPr="0046057A">
              <w:rPr>
                <w:sz w:val="20"/>
                <w:szCs w:val="20"/>
              </w:rPr>
              <w:t>.</w:t>
            </w:r>
          </w:p>
        </w:tc>
        <w:tc>
          <w:tcPr>
            <w:tcW w:w="3933" w:type="dxa"/>
            <w:vMerge w:val="restart"/>
          </w:tcPr>
          <w:p w:rsidR="003863AA" w:rsidRPr="0046057A" w:rsidRDefault="006F3CEA" w:rsidP="003863AA">
            <w:pPr>
              <w:pStyle w:val="BodyText3"/>
              <w:rPr>
                <w:sz w:val="20"/>
                <w:szCs w:val="20"/>
              </w:rPr>
            </w:pPr>
            <w:r w:rsidRPr="0046057A">
              <w:rPr>
                <w:sz w:val="20"/>
                <w:szCs w:val="20"/>
              </w:rPr>
              <w:t>Design</w:t>
            </w:r>
          </w:p>
        </w:tc>
        <w:tc>
          <w:tcPr>
            <w:tcW w:w="513" w:type="dxa"/>
          </w:tcPr>
          <w:p w:rsidR="003863AA" w:rsidRPr="0046057A" w:rsidRDefault="003863AA" w:rsidP="003863AA">
            <w:pPr>
              <w:pStyle w:val="BodyText3"/>
              <w:jc w:val="center"/>
              <w:rPr>
                <w:sz w:val="20"/>
                <w:szCs w:val="20"/>
              </w:rPr>
            </w:pPr>
            <w:r w:rsidRPr="0046057A">
              <w:rPr>
                <w:sz w:val="20"/>
                <w:szCs w:val="20"/>
              </w:rPr>
              <w:t>a.</w:t>
            </w:r>
          </w:p>
        </w:tc>
        <w:tc>
          <w:tcPr>
            <w:tcW w:w="5301" w:type="dxa"/>
          </w:tcPr>
          <w:p w:rsidR="003863AA" w:rsidRPr="0046057A" w:rsidRDefault="003863AA" w:rsidP="003863AA">
            <w:pPr>
              <w:pStyle w:val="BodyText3"/>
              <w:rPr>
                <w:sz w:val="20"/>
                <w:szCs w:val="20"/>
              </w:rPr>
            </w:pPr>
            <w:r w:rsidRPr="0046057A">
              <w:rPr>
                <w:sz w:val="20"/>
                <w:szCs w:val="20"/>
              </w:rPr>
              <w:t>Residential fire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b.</w:t>
            </w:r>
          </w:p>
        </w:tc>
        <w:tc>
          <w:tcPr>
            <w:tcW w:w="5301" w:type="dxa"/>
          </w:tcPr>
          <w:p w:rsidR="003863AA" w:rsidRPr="0046057A" w:rsidRDefault="003863AA" w:rsidP="003863AA">
            <w:pPr>
              <w:pStyle w:val="BodyText3"/>
              <w:rPr>
                <w:sz w:val="20"/>
                <w:szCs w:val="20"/>
              </w:rPr>
            </w:pPr>
            <w:r w:rsidRPr="0046057A">
              <w:rPr>
                <w:sz w:val="20"/>
                <w:szCs w:val="20"/>
              </w:rPr>
              <w:t>Conventional wet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c.</w:t>
            </w:r>
          </w:p>
        </w:tc>
        <w:tc>
          <w:tcPr>
            <w:tcW w:w="5301" w:type="dxa"/>
          </w:tcPr>
          <w:p w:rsidR="003863AA" w:rsidRPr="0046057A" w:rsidRDefault="003863AA" w:rsidP="003863AA">
            <w:pPr>
              <w:pStyle w:val="BodyText3"/>
              <w:rPr>
                <w:sz w:val="20"/>
                <w:szCs w:val="20"/>
              </w:rPr>
            </w:pPr>
            <w:r w:rsidRPr="0046057A">
              <w:rPr>
                <w:sz w:val="20"/>
                <w:szCs w:val="20"/>
              </w:rPr>
              <w:t>Dry pipe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d.</w:t>
            </w:r>
          </w:p>
        </w:tc>
        <w:tc>
          <w:tcPr>
            <w:tcW w:w="5301" w:type="dxa"/>
          </w:tcPr>
          <w:p w:rsidR="003863AA" w:rsidRPr="0046057A" w:rsidRDefault="003863AA" w:rsidP="003863AA">
            <w:pPr>
              <w:pStyle w:val="BodyText3"/>
              <w:rPr>
                <w:sz w:val="20"/>
                <w:szCs w:val="20"/>
              </w:rPr>
            </w:pPr>
            <w:r w:rsidRPr="0046057A">
              <w:rPr>
                <w:sz w:val="20"/>
                <w:szCs w:val="20"/>
              </w:rPr>
              <w:t>Control mode specific application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e.</w:t>
            </w:r>
          </w:p>
        </w:tc>
        <w:tc>
          <w:tcPr>
            <w:tcW w:w="5301" w:type="dxa"/>
          </w:tcPr>
          <w:p w:rsidR="003863AA" w:rsidRPr="0046057A" w:rsidRDefault="003863AA" w:rsidP="003863AA">
            <w:pPr>
              <w:pStyle w:val="BodyText3"/>
              <w:rPr>
                <w:sz w:val="20"/>
                <w:szCs w:val="20"/>
              </w:rPr>
            </w:pPr>
            <w:r w:rsidRPr="0046057A">
              <w:rPr>
                <w:sz w:val="20"/>
                <w:szCs w:val="20"/>
              </w:rPr>
              <w:t>Suppression mode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f.</w:t>
            </w:r>
          </w:p>
        </w:tc>
        <w:tc>
          <w:tcPr>
            <w:tcW w:w="5301" w:type="dxa"/>
          </w:tcPr>
          <w:p w:rsidR="003863AA" w:rsidRPr="0046057A" w:rsidRDefault="003863AA" w:rsidP="003863AA">
            <w:pPr>
              <w:pStyle w:val="BodyText3"/>
              <w:rPr>
                <w:sz w:val="20"/>
                <w:szCs w:val="20"/>
              </w:rPr>
            </w:pPr>
            <w:r w:rsidRPr="0046057A">
              <w:rPr>
                <w:sz w:val="20"/>
                <w:szCs w:val="20"/>
              </w:rPr>
              <w:t>Foam enhanced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g.</w:t>
            </w:r>
          </w:p>
        </w:tc>
        <w:tc>
          <w:tcPr>
            <w:tcW w:w="5301" w:type="dxa"/>
          </w:tcPr>
          <w:p w:rsidR="003863AA" w:rsidRPr="0046057A" w:rsidRDefault="003863AA" w:rsidP="003863AA">
            <w:pPr>
              <w:pStyle w:val="BodyText3"/>
              <w:rPr>
                <w:sz w:val="20"/>
                <w:szCs w:val="20"/>
              </w:rPr>
            </w:pPr>
            <w:r w:rsidRPr="0046057A">
              <w:rPr>
                <w:sz w:val="20"/>
                <w:szCs w:val="20"/>
              </w:rPr>
              <w:t>Antifreeze enhanced sprinkler systems</w:t>
            </w:r>
          </w:p>
        </w:tc>
      </w:tr>
      <w:tr w:rsidR="003863AA" w:rsidTr="004D17DC">
        <w:trPr>
          <w:cantSplit/>
          <w:trHeight w:val="2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h.</w:t>
            </w:r>
          </w:p>
        </w:tc>
        <w:tc>
          <w:tcPr>
            <w:tcW w:w="5301" w:type="dxa"/>
          </w:tcPr>
          <w:p w:rsidR="006F3CEA" w:rsidRPr="0046057A" w:rsidRDefault="003863AA" w:rsidP="003863AA">
            <w:pPr>
              <w:pStyle w:val="BodyText3"/>
              <w:rPr>
                <w:sz w:val="20"/>
                <w:szCs w:val="20"/>
              </w:rPr>
            </w:pPr>
            <w:r w:rsidRPr="0046057A">
              <w:rPr>
                <w:sz w:val="20"/>
                <w:szCs w:val="20"/>
              </w:rPr>
              <w:t>Deluge and preaction sprinkler systems</w:t>
            </w:r>
          </w:p>
        </w:tc>
      </w:tr>
      <w:tr w:rsidR="003863AA" w:rsidTr="004D17DC">
        <w:trPr>
          <w:cantSplit/>
          <w:trHeight w:val="286"/>
        </w:trPr>
        <w:tc>
          <w:tcPr>
            <w:tcW w:w="456" w:type="dxa"/>
            <w:vMerge w:val="restart"/>
          </w:tcPr>
          <w:p w:rsidR="003863AA" w:rsidRPr="0046057A" w:rsidRDefault="006F3CEA" w:rsidP="003863AA">
            <w:pPr>
              <w:pStyle w:val="BodyText3"/>
              <w:jc w:val="center"/>
              <w:rPr>
                <w:sz w:val="20"/>
                <w:szCs w:val="20"/>
              </w:rPr>
            </w:pPr>
            <w:r w:rsidRPr="0046057A">
              <w:rPr>
                <w:sz w:val="20"/>
                <w:szCs w:val="20"/>
              </w:rPr>
              <w:t>6</w:t>
            </w:r>
            <w:r w:rsidR="003863AA" w:rsidRPr="0046057A">
              <w:rPr>
                <w:sz w:val="20"/>
                <w:szCs w:val="20"/>
              </w:rPr>
              <w:t>.</w:t>
            </w:r>
          </w:p>
        </w:tc>
        <w:tc>
          <w:tcPr>
            <w:tcW w:w="3933" w:type="dxa"/>
            <w:vMerge w:val="restart"/>
          </w:tcPr>
          <w:p w:rsidR="003863AA" w:rsidRPr="0046057A" w:rsidRDefault="003863AA" w:rsidP="003863AA">
            <w:pPr>
              <w:pStyle w:val="BodyText3"/>
              <w:rPr>
                <w:sz w:val="20"/>
                <w:szCs w:val="20"/>
              </w:rPr>
            </w:pPr>
            <w:r w:rsidRPr="0046057A">
              <w:rPr>
                <w:sz w:val="20"/>
                <w:szCs w:val="20"/>
              </w:rPr>
              <w:t>Biennial Inspection</w:t>
            </w:r>
            <w:r w:rsidR="006F3CEA" w:rsidRPr="0046057A">
              <w:rPr>
                <w:sz w:val="20"/>
                <w:szCs w:val="20"/>
              </w:rPr>
              <w:t xml:space="preserve"> Survey / SSC</w:t>
            </w:r>
          </w:p>
        </w:tc>
        <w:tc>
          <w:tcPr>
            <w:tcW w:w="513" w:type="dxa"/>
          </w:tcPr>
          <w:p w:rsidR="003863AA" w:rsidRPr="0046057A" w:rsidRDefault="003863AA" w:rsidP="003863AA">
            <w:pPr>
              <w:pStyle w:val="BodyText3"/>
              <w:jc w:val="center"/>
              <w:rPr>
                <w:sz w:val="20"/>
                <w:szCs w:val="20"/>
              </w:rPr>
            </w:pPr>
            <w:r w:rsidRPr="0046057A">
              <w:rPr>
                <w:sz w:val="20"/>
                <w:szCs w:val="20"/>
              </w:rPr>
              <w:t>a.</w:t>
            </w:r>
          </w:p>
        </w:tc>
        <w:tc>
          <w:tcPr>
            <w:tcW w:w="5301" w:type="dxa"/>
          </w:tcPr>
          <w:p w:rsidR="003863AA" w:rsidRPr="0046057A" w:rsidRDefault="003863AA" w:rsidP="003863AA">
            <w:pPr>
              <w:pStyle w:val="BodyText3"/>
              <w:rPr>
                <w:sz w:val="20"/>
                <w:szCs w:val="20"/>
              </w:rPr>
            </w:pPr>
            <w:r w:rsidRPr="0046057A">
              <w:rPr>
                <w:sz w:val="20"/>
                <w:szCs w:val="20"/>
              </w:rPr>
              <w:t>Residential fire sprinkler systems</w:t>
            </w:r>
          </w:p>
        </w:tc>
      </w:tr>
      <w:tr w:rsidR="003863AA" w:rsidTr="004D17DC">
        <w:trPr>
          <w:cantSplit/>
          <w:trHeight w:val="24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b.</w:t>
            </w:r>
          </w:p>
        </w:tc>
        <w:tc>
          <w:tcPr>
            <w:tcW w:w="5301" w:type="dxa"/>
          </w:tcPr>
          <w:p w:rsidR="003863AA" w:rsidRPr="0046057A" w:rsidRDefault="003863AA" w:rsidP="003863AA">
            <w:pPr>
              <w:pStyle w:val="BodyText3"/>
              <w:rPr>
                <w:sz w:val="20"/>
                <w:szCs w:val="20"/>
              </w:rPr>
            </w:pPr>
            <w:r w:rsidRPr="0046057A">
              <w:rPr>
                <w:sz w:val="20"/>
                <w:szCs w:val="20"/>
              </w:rPr>
              <w:t>Conventional wet systems</w:t>
            </w:r>
          </w:p>
        </w:tc>
      </w:tr>
      <w:tr w:rsidR="003863AA" w:rsidTr="004D17DC">
        <w:trPr>
          <w:cantSplit/>
          <w:trHeight w:val="272"/>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c.</w:t>
            </w:r>
          </w:p>
        </w:tc>
        <w:tc>
          <w:tcPr>
            <w:tcW w:w="5301" w:type="dxa"/>
          </w:tcPr>
          <w:p w:rsidR="003863AA" w:rsidRPr="0046057A" w:rsidRDefault="003863AA" w:rsidP="003863AA">
            <w:pPr>
              <w:pStyle w:val="BodyText3"/>
              <w:rPr>
                <w:sz w:val="20"/>
                <w:szCs w:val="20"/>
              </w:rPr>
            </w:pPr>
            <w:r w:rsidRPr="0046057A">
              <w:rPr>
                <w:sz w:val="20"/>
                <w:szCs w:val="20"/>
              </w:rPr>
              <w:t>Dry pipe sprinkler systems</w:t>
            </w:r>
          </w:p>
        </w:tc>
      </w:tr>
      <w:tr w:rsidR="003863AA" w:rsidTr="004D17DC">
        <w:trPr>
          <w:cantSplit/>
          <w:trHeight w:val="226"/>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d.</w:t>
            </w:r>
          </w:p>
        </w:tc>
        <w:tc>
          <w:tcPr>
            <w:tcW w:w="5301" w:type="dxa"/>
          </w:tcPr>
          <w:p w:rsidR="003863AA" w:rsidRPr="0046057A" w:rsidRDefault="003863AA" w:rsidP="003863AA">
            <w:pPr>
              <w:pStyle w:val="BodyText3"/>
              <w:rPr>
                <w:sz w:val="20"/>
                <w:szCs w:val="20"/>
              </w:rPr>
            </w:pPr>
            <w:r w:rsidRPr="0046057A">
              <w:rPr>
                <w:sz w:val="20"/>
                <w:szCs w:val="20"/>
              </w:rPr>
              <w:t>Control mode specific application sprinkler systems</w:t>
            </w:r>
          </w:p>
        </w:tc>
      </w:tr>
      <w:tr w:rsidR="003863AA" w:rsidTr="004D17DC">
        <w:trPr>
          <w:cantSplit/>
          <w:trHeight w:val="247"/>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e.</w:t>
            </w:r>
          </w:p>
        </w:tc>
        <w:tc>
          <w:tcPr>
            <w:tcW w:w="5301" w:type="dxa"/>
          </w:tcPr>
          <w:p w:rsidR="003863AA" w:rsidRPr="0046057A" w:rsidRDefault="003863AA" w:rsidP="003863AA">
            <w:pPr>
              <w:pStyle w:val="BodyText3"/>
              <w:rPr>
                <w:sz w:val="20"/>
                <w:szCs w:val="20"/>
              </w:rPr>
            </w:pPr>
            <w:r w:rsidRPr="0046057A">
              <w:rPr>
                <w:sz w:val="20"/>
                <w:szCs w:val="20"/>
              </w:rPr>
              <w:t>Suppression mode systems</w:t>
            </w:r>
          </w:p>
        </w:tc>
      </w:tr>
      <w:tr w:rsidR="003863AA" w:rsidTr="004D17DC">
        <w:trPr>
          <w:cantSplit/>
          <w:trHeight w:val="215"/>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f.</w:t>
            </w:r>
          </w:p>
        </w:tc>
        <w:tc>
          <w:tcPr>
            <w:tcW w:w="5301" w:type="dxa"/>
          </w:tcPr>
          <w:p w:rsidR="003863AA" w:rsidRPr="0046057A" w:rsidRDefault="003863AA" w:rsidP="003863AA">
            <w:pPr>
              <w:pStyle w:val="BodyText3"/>
              <w:rPr>
                <w:sz w:val="20"/>
                <w:szCs w:val="20"/>
              </w:rPr>
            </w:pPr>
            <w:r w:rsidRPr="0046057A">
              <w:rPr>
                <w:sz w:val="20"/>
                <w:szCs w:val="20"/>
              </w:rPr>
              <w:t>Foam enhanced systems</w:t>
            </w:r>
          </w:p>
        </w:tc>
      </w:tr>
      <w:tr w:rsidR="003863AA" w:rsidTr="004D17DC">
        <w:trPr>
          <w:cantSplit/>
          <w:trHeight w:val="300"/>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g.</w:t>
            </w:r>
          </w:p>
        </w:tc>
        <w:tc>
          <w:tcPr>
            <w:tcW w:w="5301" w:type="dxa"/>
          </w:tcPr>
          <w:p w:rsidR="003863AA" w:rsidRPr="0046057A" w:rsidRDefault="003863AA" w:rsidP="003863AA">
            <w:pPr>
              <w:pStyle w:val="BodyText3"/>
              <w:rPr>
                <w:sz w:val="20"/>
                <w:szCs w:val="20"/>
              </w:rPr>
            </w:pPr>
            <w:r w:rsidRPr="0046057A">
              <w:rPr>
                <w:sz w:val="20"/>
                <w:szCs w:val="20"/>
              </w:rPr>
              <w:t>Antifreeze enhanced sprinkler systems</w:t>
            </w:r>
          </w:p>
        </w:tc>
      </w:tr>
      <w:tr w:rsidR="003863AA" w:rsidTr="004D17DC">
        <w:trPr>
          <w:cantSplit/>
          <w:trHeight w:val="276"/>
        </w:trPr>
        <w:tc>
          <w:tcPr>
            <w:tcW w:w="456" w:type="dxa"/>
            <w:vMerge/>
          </w:tcPr>
          <w:p w:rsidR="003863AA" w:rsidRPr="0046057A" w:rsidRDefault="003863AA" w:rsidP="003863AA">
            <w:pPr>
              <w:pStyle w:val="BodyText3"/>
              <w:jc w:val="center"/>
              <w:rPr>
                <w:sz w:val="20"/>
                <w:szCs w:val="20"/>
              </w:rPr>
            </w:pPr>
          </w:p>
        </w:tc>
        <w:tc>
          <w:tcPr>
            <w:tcW w:w="3933" w:type="dxa"/>
            <w:vMerge/>
          </w:tcPr>
          <w:p w:rsidR="003863AA" w:rsidRPr="0046057A" w:rsidRDefault="003863AA" w:rsidP="003863AA">
            <w:pPr>
              <w:pStyle w:val="BodyText3"/>
              <w:rPr>
                <w:sz w:val="20"/>
                <w:szCs w:val="20"/>
              </w:rPr>
            </w:pPr>
          </w:p>
        </w:tc>
        <w:tc>
          <w:tcPr>
            <w:tcW w:w="513" w:type="dxa"/>
          </w:tcPr>
          <w:p w:rsidR="003863AA" w:rsidRPr="0046057A" w:rsidRDefault="003863AA" w:rsidP="003863AA">
            <w:pPr>
              <w:pStyle w:val="BodyText3"/>
              <w:jc w:val="center"/>
              <w:rPr>
                <w:sz w:val="20"/>
                <w:szCs w:val="20"/>
              </w:rPr>
            </w:pPr>
            <w:r w:rsidRPr="0046057A">
              <w:rPr>
                <w:sz w:val="20"/>
                <w:szCs w:val="20"/>
              </w:rPr>
              <w:t>h.</w:t>
            </w:r>
          </w:p>
        </w:tc>
        <w:tc>
          <w:tcPr>
            <w:tcW w:w="5301" w:type="dxa"/>
          </w:tcPr>
          <w:p w:rsidR="003863AA" w:rsidRPr="0046057A" w:rsidRDefault="003863AA" w:rsidP="003863AA">
            <w:pPr>
              <w:pStyle w:val="BodyText3"/>
              <w:rPr>
                <w:sz w:val="20"/>
                <w:szCs w:val="20"/>
              </w:rPr>
            </w:pPr>
            <w:r w:rsidRPr="0046057A">
              <w:rPr>
                <w:sz w:val="20"/>
                <w:szCs w:val="20"/>
              </w:rPr>
              <w:t>Deluge and preaction sprinkler systems</w:t>
            </w:r>
          </w:p>
        </w:tc>
      </w:tr>
    </w:tbl>
    <w:p w:rsidR="00563BEF" w:rsidRDefault="00563BEF" w:rsidP="00563BEF">
      <w:pPr>
        <w:pStyle w:val="BodyText3"/>
        <w:ind w:right="-985"/>
        <w:rPr>
          <w:color w:val="FF0000"/>
          <w:sz w:val="24"/>
        </w:rPr>
      </w:pPr>
    </w:p>
    <w:p w:rsidR="00D1791A" w:rsidRDefault="00D1791A" w:rsidP="00563BEF">
      <w:pPr>
        <w:ind w:right="-700"/>
        <w:rPr>
          <w:rFonts w:cs="Arial"/>
        </w:rPr>
      </w:pPr>
    </w:p>
    <w:p w:rsidR="000E2D28" w:rsidRDefault="000E2D28" w:rsidP="00563BEF">
      <w:pPr>
        <w:ind w:right="-700"/>
        <w:rPr>
          <w:rFonts w:cs="Arial"/>
        </w:rPr>
      </w:pPr>
    </w:p>
    <w:p w:rsidR="000E2D28" w:rsidRDefault="000E2D28" w:rsidP="00563BEF">
      <w:pPr>
        <w:ind w:right="-700"/>
        <w:rPr>
          <w:rFonts w:cs="Arial"/>
        </w:rPr>
      </w:pPr>
    </w:p>
    <w:p w:rsidR="00563BEF" w:rsidRDefault="00563BEF">
      <w:pPr>
        <w:pStyle w:val="Heading2"/>
      </w:pPr>
      <w:r>
        <w:t>SECTION 3 – RESPONSIBLE PERSONS</w:t>
      </w:r>
    </w:p>
    <w:p w:rsidR="00563BEF" w:rsidRDefault="00563BEF" w:rsidP="005F1C90">
      <w:pPr>
        <w:ind w:right="-700"/>
        <w:jc w:val="both"/>
        <w:rPr>
          <w:rFonts w:cs="Arial"/>
        </w:rPr>
      </w:pPr>
    </w:p>
    <w:p w:rsidR="00563BEF" w:rsidRPr="00E87FD7" w:rsidRDefault="00563BEF" w:rsidP="00E87FD7">
      <w:pPr>
        <w:numPr>
          <w:ilvl w:val="0"/>
          <w:numId w:val="48"/>
        </w:numPr>
        <w:ind w:left="330" w:right="-700" w:firstLine="0"/>
        <w:rPr>
          <w:rFonts w:cs="Arial"/>
          <w:sz w:val="20"/>
        </w:rPr>
      </w:pPr>
      <w:r w:rsidRPr="00E87FD7">
        <w:rPr>
          <w:rFonts w:cs="Arial"/>
          <w:sz w:val="20"/>
        </w:rPr>
        <w:t xml:space="preserve">Where relevant, complete one page for each branch. </w:t>
      </w:r>
    </w:p>
    <w:p w:rsidR="00563BEF" w:rsidRPr="00E87FD7" w:rsidRDefault="00563BEF" w:rsidP="00E87FD7">
      <w:pPr>
        <w:numPr>
          <w:ilvl w:val="0"/>
          <w:numId w:val="48"/>
        </w:numPr>
        <w:ind w:left="330" w:right="-700" w:firstLine="0"/>
        <w:rPr>
          <w:rFonts w:cs="Arial"/>
          <w:sz w:val="20"/>
        </w:rPr>
      </w:pPr>
      <w:r w:rsidRPr="00E87FD7">
        <w:rPr>
          <w:rFonts w:cs="Arial"/>
          <w:sz w:val="20"/>
        </w:rPr>
        <w:t xml:space="preserve">Identify the persons who have been assigned responsibility for project </w:t>
      </w:r>
      <w:r w:rsidR="005F1C90" w:rsidRPr="00E87FD7">
        <w:rPr>
          <w:rFonts w:cs="Arial"/>
          <w:sz w:val="20"/>
        </w:rPr>
        <w:t>management, design, testing and</w:t>
      </w:r>
      <w:r w:rsidR="00845879" w:rsidRPr="00E87FD7">
        <w:rPr>
          <w:rFonts w:cs="Arial"/>
          <w:sz w:val="20"/>
        </w:rPr>
        <w:t xml:space="preserve"> </w:t>
      </w:r>
      <w:r w:rsidR="00E87FD7" w:rsidRPr="00E87FD7">
        <w:rPr>
          <w:rFonts w:cs="Arial"/>
          <w:sz w:val="20"/>
        </w:rPr>
        <w:tab/>
      </w:r>
      <w:r w:rsidRPr="00E87FD7">
        <w:rPr>
          <w:rFonts w:cs="Arial"/>
          <w:sz w:val="20"/>
        </w:rPr>
        <w:t xml:space="preserve">maintenance, biennial inspection, fabrication and installation. </w:t>
      </w:r>
    </w:p>
    <w:p w:rsidR="00563BEF" w:rsidRPr="00E87FD7" w:rsidRDefault="00563BEF" w:rsidP="00E87FD7">
      <w:pPr>
        <w:numPr>
          <w:ilvl w:val="0"/>
          <w:numId w:val="48"/>
        </w:numPr>
        <w:ind w:left="330" w:right="-700" w:firstLine="0"/>
        <w:rPr>
          <w:rFonts w:cs="Arial"/>
          <w:sz w:val="20"/>
        </w:rPr>
      </w:pPr>
      <w:r w:rsidRPr="00E87FD7">
        <w:rPr>
          <w:rFonts w:cs="Arial"/>
          <w:sz w:val="20"/>
        </w:rPr>
        <w:t>Identify the indi</w:t>
      </w:r>
      <w:r w:rsidR="0023565D">
        <w:rPr>
          <w:rFonts w:cs="Arial"/>
          <w:sz w:val="20"/>
        </w:rPr>
        <w:t>viduals responsibilities. e.g. d</w:t>
      </w:r>
      <w:r w:rsidRPr="00E87FD7">
        <w:rPr>
          <w:rFonts w:cs="Arial"/>
          <w:sz w:val="20"/>
        </w:rPr>
        <w:t>esigner, design manager, test</w:t>
      </w:r>
      <w:r w:rsidR="00E87FD7" w:rsidRPr="00E87FD7">
        <w:rPr>
          <w:rFonts w:cs="Arial"/>
          <w:sz w:val="20"/>
        </w:rPr>
        <w:t>e</w:t>
      </w:r>
      <w:r w:rsidR="0023565D">
        <w:rPr>
          <w:rFonts w:cs="Arial"/>
          <w:sz w:val="20"/>
        </w:rPr>
        <w:t xml:space="preserve">r, testing / service managers, </w:t>
      </w:r>
      <w:r w:rsidRPr="00E87FD7">
        <w:rPr>
          <w:rFonts w:cs="Arial"/>
          <w:sz w:val="20"/>
        </w:rPr>
        <w:t xml:space="preserve">site </w:t>
      </w:r>
      <w:r w:rsidR="00E87FD7">
        <w:rPr>
          <w:rFonts w:cs="Arial"/>
          <w:sz w:val="20"/>
        </w:rPr>
        <w:tab/>
      </w:r>
      <w:r w:rsidRPr="00E87FD7">
        <w:rPr>
          <w:rFonts w:cs="Arial"/>
          <w:sz w:val="20"/>
        </w:rPr>
        <w:t xml:space="preserve">supervisors / charge hands etc. </w:t>
      </w:r>
    </w:p>
    <w:p w:rsidR="00563BEF" w:rsidRPr="00E87FD7" w:rsidRDefault="00563BEF" w:rsidP="00E87FD7">
      <w:pPr>
        <w:numPr>
          <w:ilvl w:val="0"/>
          <w:numId w:val="48"/>
        </w:numPr>
        <w:ind w:left="330" w:right="-700" w:firstLine="0"/>
        <w:rPr>
          <w:rFonts w:cs="Arial"/>
          <w:sz w:val="20"/>
        </w:rPr>
      </w:pPr>
      <w:r w:rsidRPr="00E87FD7">
        <w:rPr>
          <w:rFonts w:cs="Arial"/>
          <w:sz w:val="20"/>
        </w:rPr>
        <w:t xml:space="preserve">If a function is carried out by a subcontractor identify this with a “C” against their name and advise their </w:t>
      </w:r>
      <w:r w:rsidR="00E87FD7" w:rsidRPr="00E87FD7">
        <w:rPr>
          <w:rFonts w:cs="Arial"/>
          <w:sz w:val="20"/>
        </w:rPr>
        <w:tab/>
      </w:r>
      <w:r w:rsidRPr="00E87FD7">
        <w:rPr>
          <w:rFonts w:cs="Arial"/>
          <w:sz w:val="20"/>
        </w:rPr>
        <w:t xml:space="preserve">scope of listing. (e.g. contract designers and the scope of work they are listed to design for) </w:t>
      </w:r>
    </w:p>
    <w:p w:rsidR="00563BEF" w:rsidRPr="00E87FD7" w:rsidRDefault="00563BEF" w:rsidP="00E87FD7">
      <w:pPr>
        <w:numPr>
          <w:ilvl w:val="0"/>
          <w:numId w:val="48"/>
        </w:numPr>
        <w:ind w:left="330" w:right="-700" w:firstLine="0"/>
        <w:rPr>
          <w:rFonts w:cs="Arial"/>
          <w:sz w:val="20"/>
        </w:rPr>
      </w:pPr>
      <w:r w:rsidRPr="00E87FD7">
        <w:rPr>
          <w:rFonts w:cs="Arial"/>
          <w:sz w:val="20"/>
        </w:rPr>
        <w:t xml:space="preserve">Where an individual is not located in the branch office being considered identify the location of the office they </w:t>
      </w:r>
      <w:r w:rsidR="00E87FD7">
        <w:rPr>
          <w:rFonts w:cs="Arial"/>
          <w:sz w:val="20"/>
        </w:rPr>
        <w:tab/>
      </w:r>
      <w:r w:rsidRPr="00E87FD7">
        <w:rPr>
          <w:rFonts w:cs="Arial"/>
          <w:sz w:val="20"/>
        </w:rPr>
        <w:t>work from in the right hand column.</w:t>
      </w:r>
    </w:p>
    <w:p w:rsidR="00563BEF" w:rsidRPr="007B2B5F" w:rsidRDefault="00563BEF" w:rsidP="00E87FD7">
      <w:pPr>
        <w:numPr>
          <w:ilvl w:val="0"/>
          <w:numId w:val="48"/>
        </w:numPr>
        <w:ind w:right="-700"/>
        <w:rPr>
          <w:rFonts w:cs="Arial"/>
          <w:b/>
          <w:sz w:val="20"/>
        </w:rPr>
      </w:pPr>
      <w:r w:rsidRPr="00E87FD7">
        <w:rPr>
          <w:rFonts w:cs="Arial"/>
          <w:sz w:val="20"/>
        </w:rPr>
        <w:t>Please attach an abbreviated curriculum vitae for each person listed</w:t>
      </w:r>
      <w:r w:rsidR="00C735E4">
        <w:rPr>
          <w:rFonts w:cs="Arial"/>
          <w:sz w:val="20"/>
        </w:rPr>
        <w:t>, this includes subcontractors</w:t>
      </w:r>
      <w:r w:rsidR="00D1791A">
        <w:rPr>
          <w:rFonts w:cs="Arial"/>
          <w:sz w:val="20"/>
        </w:rPr>
        <w:t xml:space="preserve"> where used</w:t>
      </w:r>
      <w:r w:rsidRPr="007B2B5F">
        <w:rPr>
          <w:rFonts w:cs="Arial"/>
          <w:b/>
          <w:sz w:val="20"/>
        </w:rPr>
        <w:t xml:space="preserve">. </w:t>
      </w:r>
    </w:p>
    <w:p w:rsidR="00563BEF" w:rsidRPr="007B2B5F" w:rsidRDefault="00563BEF" w:rsidP="00563BEF">
      <w:pPr>
        <w:ind w:right="-700"/>
        <w:rPr>
          <w:rFonts w:cs="Arial"/>
          <w:b/>
          <w:sz w:val="20"/>
        </w:rPr>
      </w:pPr>
    </w:p>
    <w:p w:rsidR="00563BEF" w:rsidRPr="007B2B5F" w:rsidRDefault="00563BEF" w:rsidP="00563BEF">
      <w:pPr>
        <w:ind w:right="-700"/>
        <w:rPr>
          <w:rFonts w:cs="Arial"/>
          <w:sz w:val="20"/>
        </w:rPr>
      </w:pPr>
    </w:p>
    <w:p w:rsidR="00563BEF" w:rsidRPr="007B2B5F" w:rsidRDefault="00563BEF" w:rsidP="00563BEF">
      <w:pPr>
        <w:ind w:right="-700"/>
        <w:rPr>
          <w:rFonts w:cs="Arial"/>
          <w:b/>
          <w:sz w:val="20"/>
          <w:u w:val="single"/>
        </w:rPr>
      </w:pPr>
      <w:r w:rsidRPr="007B2B5F">
        <w:rPr>
          <w:rFonts w:cs="Arial"/>
          <w:b/>
          <w:sz w:val="20"/>
          <w:u w:val="single"/>
        </w:rPr>
        <w:t>BRANCH:</w:t>
      </w:r>
      <w:r w:rsidR="00DC4817">
        <w:rPr>
          <w:rFonts w:cs="Arial"/>
          <w:b/>
          <w:sz w:val="20"/>
          <w:u w:val="single"/>
        </w:rPr>
        <w:t xml:space="preserve"> </w:t>
      </w:r>
    </w:p>
    <w:p w:rsidR="00563BEF" w:rsidRPr="007B2B5F" w:rsidRDefault="00563BEF" w:rsidP="00563BEF">
      <w:pPr>
        <w:ind w:right="-700"/>
        <w:rPr>
          <w:rFonts w:cs="Arial"/>
          <w:sz w:val="20"/>
        </w:rPr>
      </w:pPr>
    </w:p>
    <w:tbl>
      <w:tblPr>
        <w:tblW w:w="10317"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0"/>
        <w:gridCol w:w="3819"/>
        <w:gridCol w:w="1938"/>
      </w:tblGrid>
      <w:tr w:rsidR="00563BEF" w:rsidRPr="007B2B5F" w:rsidTr="009E6CC3">
        <w:trPr>
          <w:cantSplit/>
          <w:trHeight w:val="1205"/>
        </w:trPr>
        <w:tc>
          <w:tcPr>
            <w:tcW w:w="4560" w:type="dxa"/>
          </w:tcPr>
          <w:p w:rsidR="00563BEF" w:rsidRDefault="00563BEF" w:rsidP="004D17DC">
            <w:pPr>
              <w:ind w:right="-108"/>
              <w:rPr>
                <w:rFonts w:cs="Arial"/>
                <w:sz w:val="20"/>
              </w:rPr>
            </w:pPr>
            <w:r w:rsidRPr="007B2B5F">
              <w:rPr>
                <w:rFonts w:cs="Arial"/>
                <w:sz w:val="20"/>
              </w:rPr>
              <w:t>Name</w:t>
            </w:r>
            <w:r w:rsidR="00791474">
              <w:rPr>
                <w:rFonts w:cs="Arial"/>
                <w:sz w:val="20"/>
              </w:rPr>
              <w:t xml:space="preserve">: </w:t>
            </w:r>
          </w:p>
          <w:p w:rsidR="00D1791A" w:rsidRDefault="00D1791A" w:rsidP="004D17DC">
            <w:pPr>
              <w:ind w:right="-108"/>
              <w:rPr>
                <w:rFonts w:cs="Arial"/>
                <w:sz w:val="20"/>
              </w:rPr>
            </w:pPr>
          </w:p>
          <w:p w:rsidR="00D1791A" w:rsidRDefault="00D1791A" w:rsidP="004D17DC">
            <w:pPr>
              <w:ind w:right="-108"/>
              <w:rPr>
                <w:rFonts w:cs="Arial"/>
                <w:sz w:val="20"/>
              </w:rPr>
            </w:pPr>
          </w:p>
          <w:p w:rsidR="00D1791A" w:rsidRPr="007B2B5F" w:rsidRDefault="00D1791A" w:rsidP="004D17DC">
            <w:pPr>
              <w:ind w:right="-108"/>
              <w:rPr>
                <w:rFonts w:cs="Arial"/>
                <w:sz w:val="20"/>
              </w:rPr>
            </w:pPr>
          </w:p>
        </w:tc>
        <w:tc>
          <w:tcPr>
            <w:tcW w:w="3819" w:type="dxa"/>
          </w:tcPr>
          <w:p w:rsidR="00563BEF" w:rsidRDefault="00E87FD7" w:rsidP="004D17DC">
            <w:pPr>
              <w:ind w:right="-108"/>
              <w:rPr>
                <w:rFonts w:cs="Arial"/>
                <w:sz w:val="20"/>
              </w:rPr>
            </w:pPr>
            <w:r>
              <w:rPr>
                <w:rFonts w:cs="Arial"/>
                <w:sz w:val="20"/>
              </w:rPr>
              <w:t>Responsibilities / Subcontractor Scope of L</w:t>
            </w:r>
            <w:r w:rsidR="00563BEF">
              <w:rPr>
                <w:rFonts w:cs="Arial"/>
                <w:sz w:val="20"/>
              </w:rPr>
              <w:t>isting etc.</w:t>
            </w:r>
          </w:p>
          <w:p w:rsidR="00563BEF" w:rsidRPr="007B2B5F" w:rsidRDefault="00563BEF" w:rsidP="004D17DC">
            <w:pPr>
              <w:ind w:right="-108"/>
              <w:rPr>
                <w:rFonts w:cs="Arial"/>
                <w:sz w:val="20"/>
              </w:rPr>
            </w:pPr>
          </w:p>
        </w:tc>
        <w:tc>
          <w:tcPr>
            <w:tcW w:w="1938" w:type="dxa"/>
          </w:tcPr>
          <w:p w:rsidR="00563BEF" w:rsidRPr="007B2B5F" w:rsidRDefault="00563BEF" w:rsidP="004D17DC">
            <w:pPr>
              <w:ind w:right="-700"/>
              <w:rPr>
                <w:rFonts w:cs="Arial"/>
                <w:sz w:val="20"/>
              </w:rPr>
            </w:pPr>
            <w:r w:rsidRPr="007B2B5F">
              <w:rPr>
                <w:rFonts w:cs="Arial"/>
                <w:sz w:val="20"/>
              </w:rPr>
              <w:t xml:space="preserve">Office Location if </w:t>
            </w:r>
          </w:p>
          <w:p w:rsidR="00563BEF" w:rsidRPr="007B2B5F" w:rsidRDefault="00E87FD7" w:rsidP="004D17DC">
            <w:pPr>
              <w:ind w:right="-700"/>
              <w:rPr>
                <w:rFonts w:cs="Arial"/>
                <w:sz w:val="20"/>
              </w:rPr>
            </w:pPr>
            <w:r>
              <w:rPr>
                <w:rFonts w:cs="Arial"/>
                <w:sz w:val="20"/>
              </w:rPr>
              <w:t>other than B</w:t>
            </w:r>
            <w:r w:rsidR="00563BEF" w:rsidRPr="007B2B5F">
              <w:rPr>
                <w:rFonts w:cs="Arial"/>
                <w:sz w:val="20"/>
              </w:rPr>
              <w:t>ranch</w:t>
            </w:r>
          </w:p>
        </w:tc>
      </w:tr>
      <w:tr w:rsidR="00563BEF" w:rsidRPr="007B2B5F" w:rsidTr="004D17DC">
        <w:trPr>
          <w:trHeight w:val="77"/>
        </w:trPr>
        <w:tc>
          <w:tcPr>
            <w:tcW w:w="10317" w:type="dxa"/>
            <w:gridSpan w:val="3"/>
          </w:tcPr>
          <w:p w:rsidR="00563BEF" w:rsidRPr="007B2B5F" w:rsidRDefault="00C735E4" w:rsidP="004D17DC">
            <w:pPr>
              <w:ind w:right="-700"/>
              <w:rPr>
                <w:rFonts w:cs="Arial"/>
                <w:sz w:val="20"/>
              </w:rPr>
            </w:pPr>
            <w:r>
              <w:rPr>
                <w:rFonts w:cs="Arial"/>
                <w:sz w:val="20"/>
              </w:rPr>
              <w:t xml:space="preserve">1. </w:t>
            </w:r>
            <w:r w:rsidRPr="007B2B5F">
              <w:rPr>
                <w:rFonts w:cs="Arial"/>
                <w:sz w:val="20"/>
              </w:rPr>
              <w:t>Testing and Maintenance Technicians</w:t>
            </w:r>
          </w:p>
        </w:tc>
      </w:tr>
      <w:tr w:rsidR="00563BEF" w:rsidRPr="007B2B5F" w:rsidTr="004D17DC">
        <w:trPr>
          <w:trHeight w:val="1025"/>
        </w:trPr>
        <w:tc>
          <w:tcPr>
            <w:tcW w:w="4560" w:type="dxa"/>
          </w:tcPr>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Default="00563BEF" w:rsidP="004D17DC">
            <w:pPr>
              <w:ind w:right="-108"/>
              <w:rPr>
                <w:rFonts w:cs="Arial"/>
                <w:sz w:val="20"/>
              </w:rPr>
            </w:pPr>
          </w:p>
          <w:p w:rsidR="00DC4817" w:rsidRPr="007B2B5F" w:rsidRDefault="00DC4817" w:rsidP="004D17DC">
            <w:pPr>
              <w:ind w:right="-108"/>
              <w:rPr>
                <w:rFonts w:cs="Arial"/>
                <w:sz w:val="20"/>
              </w:rPr>
            </w:pPr>
          </w:p>
        </w:tc>
        <w:tc>
          <w:tcPr>
            <w:tcW w:w="3819" w:type="dxa"/>
          </w:tcPr>
          <w:p w:rsidR="00563BEF" w:rsidRPr="007B2B5F" w:rsidRDefault="00563BEF" w:rsidP="004D17DC">
            <w:pPr>
              <w:ind w:right="-108"/>
              <w:rPr>
                <w:rFonts w:cs="Arial"/>
                <w:sz w:val="20"/>
              </w:rPr>
            </w:pPr>
          </w:p>
        </w:tc>
        <w:tc>
          <w:tcPr>
            <w:tcW w:w="1938" w:type="dxa"/>
          </w:tcPr>
          <w:p w:rsidR="00563BEF" w:rsidRPr="007B2B5F" w:rsidRDefault="00563BEF" w:rsidP="004D17DC">
            <w:pPr>
              <w:ind w:right="-700"/>
              <w:rPr>
                <w:rFonts w:cs="Arial"/>
                <w:sz w:val="20"/>
              </w:rPr>
            </w:pPr>
          </w:p>
        </w:tc>
      </w:tr>
      <w:tr w:rsidR="00563BEF" w:rsidRPr="007B2B5F" w:rsidTr="004D17DC">
        <w:trPr>
          <w:trHeight w:val="269"/>
        </w:trPr>
        <w:tc>
          <w:tcPr>
            <w:tcW w:w="10317" w:type="dxa"/>
            <w:gridSpan w:val="3"/>
          </w:tcPr>
          <w:p w:rsidR="00563BEF" w:rsidRPr="007B2B5F" w:rsidRDefault="00791474" w:rsidP="004D17DC">
            <w:pPr>
              <w:ind w:right="-700"/>
              <w:rPr>
                <w:rFonts w:cs="Arial"/>
                <w:sz w:val="20"/>
              </w:rPr>
            </w:pPr>
            <w:r>
              <w:rPr>
                <w:rFonts w:cs="Arial"/>
                <w:sz w:val="20"/>
              </w:rPr>
              <w:t xml:space="preserve">2. </w:t>
            </w:r>
            <w:r w:rsidRPr="007B2B5F">
              <w:rPr>
                <w:rFonts w:cs="Arial"/>
                <w:sz w:val="20"/>
              </w:rPr>
              <w:t>Fabrication</w:t>
            </w:r>
            <w:r>
              <w:rPr>
                <w:rFonts w:cs="Arial"/>
                <w:sz w:val="20"/>
              </w:rPr>
              <w:t xml:space="preserve"> and </w:t>
            </w:r>
            <w:r w:rsidRPr="007B2B5F">
              <w:rPr>
                <w:rFonts w:cs="Arial"/>
                <w:sz w:val="20"/>
              </w:rPr>
              <w:t>Installation Fitters</w:t>
            </w:r>
          </w:p>
        </w:tc>
      </w:tr>
      <w:tr w:rsidR="00563BEF" w:rsidRPr="007B2B5F" w:rsidTr="004D17DC">
        <w:trPr>
          <w:trHeight w:val="832"/>
        </w:trPr>
        <w:tc>
          <w:tcPr>
            <w:tcW w:w="4560" w:type="dxa"/>
          </w:tcPr>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Default="00563BEF" w:rsidP="004D17DC">
            <w:pPr>
              <w:ind w:right="-108"/>
              <w:rPr>
                <w:rFonts w:cs="Arial"/>
                <w:sz w:val="20"/>
              </w:rPr>
            </w:pPr>
          </w:p>
          <w:p w:rsidR="00DC4817" w:rsidRPr="007B2B5F" w:rsidRDefault="00DC4817" w:rsidP="004D17DC">
            <w:pPr>
              <w:ind w:right="-108"/>
              <w:rPr>
                <w:rFonts w:cs="Arial"/>
                <w:sz w:val="20"/>
              </w:rPr>
            </w:pPr>
          </w:p>
        </w:tc>
        <w:tc>
          <w:tcPr>
            <w:tcW w:w="3819" w:type="dxa"/>
          </w:tcPr>
          <w:p w:rsidR="00563BEF" w:rsidRPr="007B2B5F" w:rsidRDefault="00563BEF" w:rsidP="004D17DC">
            <w:pPr>
              <w:ind w:right="-108"/>
              <w:rPr>
                <w:rFonts w:cs="Arial"/>
                <w:sz w:val="20"/>
              </w:rPr>
            </w:pPr>
          </w:p>
        </w:tc>
        <w:tc>
          <w:tcPr>
            <w:tcW w:w="1938" w:type="dxa"/>
          </w:tcPr>
          <w:p w:rsidR="00563BEF" w:rsidRPr="007B2B5F" w:rsidRDefault="00563BEF" w:rsidP="004D17DC">
            <w:pPr>
              <w:ind w:right="-700"/>
              <w:rPr>
                <w:rFonts w:cs="Arial"/>
                <w:sz w:val="20"/>
              </w:rPr>
            </w:pPr>
          </w:p>
        </w:tc>
      </w:tr>
      <w:tr w:rsidR="00563BEF" w:rsidRPr="007B2B5F" w:rsidTr="004D17DC">
        <w:trPr>
          <w:trHeight w:val="200"/>
        </w:trPr>
        <w:tc>
          <w:tcPr>
            <w:tcW w:w="10317" w:type="dxa"/>
            <w:gridSpan w:val="3"/>
          </w:tcPr>
          <w:p w:rsidR="00563BEF" w:rsidRPr="007B2B5F" w:rsidRDefault="00791474" w:rsidP="004D17DC">
            <w:pPr>
              <w:ind w:right="-700"/>
              <w:rPr>
                <w:rFonts w:cs="Arial"/>
                <w:sz w:val="20"/>
              </w:rPr>
            </w:pPr>
            <w:r>
              <w:rPr>
                <w:rFonts w:cs="Arial"/>
                <w:sz w:val="20"/>
              </w:rPr>
              <w:t xml:space="preserve">3. </w:t>
            </w:r>
            <w:r w:rsidRPr="007B2B5F">
              <w:rPr>
                <w:rFonts w:cs="Arial"/>
                <w:sz w:val="20"/>
              </w:rPr>
              <w:t>Project Managers</w:t>
            </w:r>
          </w:p>
        </w:tc>
      </w:tr>
      <w:tr w:rsidR="00563BEF" w:rsidRPr="007B2B5F" w:rsidTr="004D17DC">
        <w:trPr>
          <w:trHeight w:val="822"/>
        </w:trPr>
        <w:tc>
          <w:tcPr>
            <w:tcW w:w="4560" w:type="dxa"/>
          </w:tcPr>
          <w:p w:rsidR="00563BEF" w:rsidRDefault="00563BEF" w:rsidP="004D17DC">
            <w:pPr>
              <w:ind w:right="-108"/>
              <w:rPr>
                <w:rFonts w:cs="Arial"/>
                <w:sz w:val="20"/>
              </w:rPr>
            </w:pPr>
          </w:p>
          <w:p w:rsidR="00DC4817" w:rsidRPr="007B2B5F" w:rsidRDefault="00DC4817"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tc>
        <w:tc>
          <w:tcPr>
            <w:tcW w:w="3819" w:type="dxa"/>
          </w:tcPr>
          <w:p w:rsidR="00563BEF" w:rsidRPr="007B2B5F" w:rsidRDefault="00563BEF" w:rsidP="004D17DC">
            <w:pPr>
              <w:ind w:right="-108"/>
              <w:rPr>
                <w:rFonts w:cs="Arial"/>
                <w:sz w:val="20"/>
              </w:rPr>
            </w:pPr>
          </w:p>
        </w:tc>
        <w:tc>
          <w:tcPr>
            <w:tcW w:w="1938" w:type="dxa"/>
          </w:tcPr>
          <w:p w:rsidR="00563BEF" w:rsidRPr="007B2B5F" w:rsidRDefault="00563BEF" w:rsidP="004D17DC">
            <w:pPr>
              <w:ind w:right="-700"/>
              <w:rPr>
                <w:rFonts w:cs="Arial"/>
                <w:sz w:val="20"/>
              </w:rPr>
            </w:pPr>
          </w:p>
        </w:tc>
      </w:tr>
      <w:tr w:rsidR="00563BEF" w:rsidRPr="007B2B5F" w:rsidTr="004D17DC">
        <w:trPr>
          <w:trHeight w:val="242"/>
        </w:trPr>
        <w:tc>
          <w:tcPr>
            <w:tcW w:w="10317" w:type="dxa"/>
            <w:gridSpan w:val="3"/>
          </w:tcPr>
          <w:p w:rsidR="00563BEF" w:rsidRPr="007B2B5F" w:rsidRDefault="00791474" w:rsidP="004D17DC">
            <w:pPr>
              <w:ind w:right="-700"/>
              <w:rPr>
                <w:rFonts w:cs="Arial"/>
                <w:sz w:val="20"/>
              </w:rPr>
            </w:pPr>
            <w:r>
              <w:rPr>
                <w:rFonts w:cs="Arial"/>
                <w:sz w:val="20"/>
              </w:rPr>
              <w:t>4. System Installers</w:t>
            </w:r>
          </w:p>
        </w:tc>
      </w:tr>
      <w:tr w:rsidR="00563BEF" w:rsidRPr="007B2B5F" w:rsidTr="004D17DC">
        <w:trPr>
          <w:trHeight w:val="242"/>
        </w:trPr>
        <w:tc>
          <w:tcPr>
            <w:tcW w:w="4560" w:type="dxa"/>
          </w:tcPr>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tc>
        <w:tc>
          <w:tcPr>
            <w:tcW w:w="3819" w:type="dxa"/>
          </w:tcPr>
          <w:p w:rsidR="00563BEF" w:rsidRPr="007B2B5F" w:rsidRDefault="00563BEF" w:rsidP="004D17DC">
            <w:pPr>
              <w:ind w:right="-700"/>
              <w:rPr>
                <w:rFonts w:cs="Arial"/>
                <w:sz w:val="20"/>
              </w:rPr>
            </w:pPr>
          </w:p>
        </w:tc>
        <w:tc>
          <w:tcPr>
            <w:tcW w:w="1938" w:type="dxa"/>
          </w:tcPr>
          <w:p w:rsidR="00563BEF" w:rsidRPr="007B2B5F" w:rsidRDefault="00563BEF" w:rsidP="004D17DC">
            <w:pPr>
              <w:ind w:right="-700"/>
              <w:rPr>
                <w:rFonts w:cs="Arial"/>
                <w:sz w:val="20"/>
              </w:rPr>
            </w:pPr>
          </w:p>
        </w:tc>
      </w:tr>
      <w:tr w:rsidR="00563BEF" w:rsidRPr="007B2B5F" w:rsidTr="004D17DC">
        <w:trPr>
          <w:trHeight w:val="242"/>
        </w:trPr>
        <w:tc>
          <w:tcPr>
            <w:tcW w:w="10317" w:type="dxa"/>
            <w:gridSpan w:val="3"/>
          </w:tcPr>
          <w:p w:rsidR="00563BEF" w:rsidRPr="007B2B5F" w:rsidRDefault="00791474" w:rsidP="004D17DC">
            <w:pPr>
              <w:ind w:right="-700"/>
              <w:rPr>
                <w:rFonts w:cs="Arial"/>
                <w:sz w:val="20"/>
              </w:rPr>
            </w:pPr>
            <w:r>
              <w:rPr>
                <w:rFonts w:cs="Arial"/>
                <w:sz w:val="20"/>
              </w:rPr>
              <w:t xml:space="preserve">5. Designers </w:t>
            </w:r>
          </w:p>
        </w:tc>
      </w:tr>
      <w:tr w:rsidR="00563BEF" w:rsidRPr="007B2B5F" w:rsidTr="004D17DC">
        <w:trPr>
          <w:trHeight w:val="242"/>
        </w:trPr>
        <w:tc>
          <w:tcPr>
            <w:tcW w:w="4560" w:type="dxa"/>
          </w:tcPr>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p w:rsidR="00563BEF" w:rsidRPr="007B2B5F" w:rsidRDefault="00563BEF" w:rsidP="004D17DC">
            <w:pPr>
              <w:ind w:right="-108"/>
              <w:rPr>
                <w:rFonts w:cs="Arial"/>
                <w:sz w:val="20"/>
              </w:rPr>
            </w:pPr>
          </w:p>
        </w:tc>
        <w:tc>
          <w:tcPr>
            <w:tcW w:w="3819" w:type="dxa"/>
          </w:tcPr>
          <w:p w:rsidR="00563BEF" w:rsidRPr="007B2B5F" w:rsidRDefault="00563BEF" w:rsidP="004D17DC">
            <w:pPr>
              <w:tabs>
                <w:tab w:val="left" w:pos="2445"/>
                <w:tab w:val="left" w:pos="4387"/>
              </w:tabs>
              <w:ind w:right="-108"/>
              <w:rPr>
                <w:rFonts w:cs="Arial"/>
                <w:sz w:val="20"/>
              </w:rPr>
            </w:pPr>
          </w:p>
        </w:tc>
        <w:tc>
          <w:tcPr>
            <w:tcW w:w="1938" w:type="dxa"/>
          </w:tcPr>
          <w:p w:rsidR="00563BEF" w:rsidRPr="007B2B5F" w:rsidRDefault="00563BEF" w:rsidP="004D17DC">
            <w:pPr>
              <w:ind w:right="-700"/>
              <w:rPr>
                <w:rFonts w:cs="Arial"/>
                <w:sz w:val="20"/>
              </w:rPr>
            </w:pPr>
          </w:p>
        </w:tc>
      </w:tr>
      <w:tr w:rsidR="00563BEF" w:rsidRPr="007B2B5F" w:rsidTr="004D17DC">
        <w:trPr>
          <w:trHeight w:val="242"/>
        </w:trPr>
        <w:tc>
          <w:tcPr>
            <w:tcW w:w="10317" w:type="dxa"/>
            <w:gridSpan w:val="3"/>
          </w:tcPr>
          <w:p w:rsidR="00563BEF" w:rsidRPr="007B2B5F" w:rsidRDefault="00C735E4" w:rsidP="004D17DC">
            <w:pPr>
              <w:ind w:right="-700"/>
              <w:rPr>
                <w:rFonts w:cs="Arial"/>
                <w:sz w:val="20"/>
              </w:rPr>
            </w:pPr>
            <w:r>
              <w:rPr>
                <w:rFonts w:cs="Arial"/>
                <w:sz w:val="20"/>
              </w:rPr>
              <w:t xml:space="preserve">6 - </w:t>
            </w:r>
            <w:r w:rsidRPr="007B2B5F">
              <w:rPr>
                <w:rFonts w:cs="Arial"/>
                <w:sz w:val="20"/>
              </w:rPr>
              <w:t>Biennial Inspection Technicians</w:t>
            </w:r>
            <w:r w:rsidRPr="007B2B5F" w:rsidDel="00C735E4">
              <w:rPr>
                <w:rFonts w:cs="Arial"/>
                <w:sz w:val="20"/>
              </w:rPr>
              <w:t xml:space="preserve"> </w:t>
            </w:r>
          </w:p>
        </w:tc>
      </w:tr>
      <w:tr w:rsidR="00563BEF" w:rsidRPr="007B2B5F" w:rsidTr="009E6CC3">
        <w:trPr>
          <w:trHeight w:val="812"/>
        </w:trPr>
        <w:tc>
          <w:tcPr>
            <w:tcW w:w="4560" w:type="dxa"/>
          </w:tcPr>
          <w:p w:rsidR="00563BEF" w:rsidRPr="007B2B5F" w:rsidRDefault="00563BEF" w:rsidP="004D17DC">
            <w:pPr>
              <w:tabs>
                <w:tab w:val="left" w:pos="2445"/>
                <w:tab w:val="left" w:pos="4387"/>
              </w:tabs>
              <w:ind w:right="-108"/>
              <w:rPr>
                <w:rFonts w:cs="Arial"/>
                <w:color w:val="FF0000"/>
                <w:sz w:val="20"/>
              </w:rPr>
            </w:pPr>
          </w:p>
          <w:p w:rsidR="00563BEF" w:rsidRPr="007B2B5F" w:rsidRDefault="00563BEF" w:rsidP="004D17DC">
            <w:pPr>
              <w:tabs>
                <w:tab w:val="left" w:pos="2445"/>
                <w:tab w:val="left" w:pos="4387"/>
              </w:tabs>
              <w:ind w:right="-108"/>
              <w:rPr>
                <w:rFonts w:cs="Arial"/>
                <w:color w:val="FF0000"/>
                <w:sz w:val="20"/>
              </w:rPr>
            </w:pPr>
            <w:r w:rsidRPr="007B2B5F">
              <w:rPr>
                <w:rFonts w:cs="Arial"/>
                <w:color w:val="FF0000"/>
                <w:sz w:val="20"/>
              </w:rPr>
              <w:tab/>
            </w:r>
            <w:r w:rsidRPr="007B2B5F">
              <w:rPr>
                <w:rFonts w:cs="Arial"/>
                <w:color w:val="FF0000"/>
                <w:sz w:val="20"/>
              </w:rPr>
              <w:tab/>
            </w:r>
          </w:p>
        </w:tc>
        <w:tc>
          <w:tcPr>
            <w:tcW w:w="3819" w:type="dxa"/>
          </w:tcPr>
          <w:p w:rsidR="00563BEF" w:rsidRPr="007B2B5F" w:rsidRDefault="00563BEF" w:rsidP="004D17DC">
            <w:pPr>
              <w:tabs>
                <w:tab w:val="left" w:pos="2445"/>
                <w:tab w:val="left" w:pos="4387"/>
              </w:tabs>
              <w:ind w:right="-108"/>
              <w:rPr>
                <w:rFonts w:cs="Arial"/>
                <w:color w:val="FF0000"/>
                <w:sz w:val="20"/>
              </w:rPr>
            </w:pPr>
          </w:p>
        </w:tc>
        <w:tc>
          <w:tcPr>
            <w:tcW w:w="1938" w:type="dxa"/>
          </w:tcPr>
          <w:p w:rsidR="00563BEF" w:rsidRPr="007B2B5F" w:rsidRDefault="00563BEF" w:rsidP="004D17DC">
            <w:pPr>
              <w:ind w:right="-700"/>
              <w:rPr>
                <w:rFonts w:cs="Arial"/>
                <w:color w:val="FF0000"/>
                <w:sz w:val="20"/>
              </w:rPr>
            </w:pPr>
          </w:p>
        </w:tc>
      </w:tr>
    </w:tbl>
    <w:p w:rsidR="000E2D28" w:rsidRDefault="000E2D28" w:rsidP="00563BEF">
      <w:pPr>
        <w:ind w:right="-700"/>
        <w:rPr>
          <w:rFonts w:cs="Arial"/>
          <w:sz w:val="20"/>
        </w:rPr>
      </w:pPr>
    </w:p>
    <w:p w:rsidR="00FC07A5" w:rsidRDefault="00FC07A5">
      <w:pPr>
        <w:pStyle w:val="Heading2"/>
      </w:pPr>
      <w:r>
        <w:t>SECTION 4 – ACTIVITY LOG</w:t>
      </w:r>
    </w:p>
    <w:p w:rsidR="00416BA5" w:rsidRDefault="00416BA5" w:rsidP="00563BEF">
      <w:pPr>
        <w:ind w:right="-700"/>
        <w:rPr>
          <w:rFonts w:cs="Arial"/>
          <w:sz w:val="20"/>
        </w:rPr>
      </w:pPr>
    </w:p>
    <w:p w:rsidR="00FC07A5" w:rsidRDefault="00FC07A5" w:rsidP="00563BEF">
      <w:pPr>
        <w:ind w:right="-700"/>
        <w:rPr>
          <w:rFonts w:cs="Arial"/>
          <w:sz w:val="20"/>
        </w:rPr>
      </w:pPr>
      <w:r>
        <w:rPr>
          <w:rFonts w:cs="Arial"/>
          <w:sz w:val="20"/>
        </w:rPr>
        <w:t>List either-</w:t>
      </w:r>
    </w:p>
    <w:p w:rsidR="00FC07A5" w:rsidRDefault="0046057A" w:rsidP="00E87FD7">
      <w:pPr>
        <w:numPr>
          <w:ilvl w:val="0"/>
          <w:numId w:val="50"/>
        </w:numPr>
        <w:ind w:left="880" w:right="-700" w:firstLine="0"/>
        <w:rPr>
          <w:rFonts w:cs="Arial"/>
          <w:sz w:val="20"/>
        </w:rPr>
      </w:pPr>
      <w:r>
        <w:rPr>
          <w:rFonts w:cs="Arial"/>
          <w:sz w:val="20"/>
        </w:rPr>
        <w:t>A representative</w:t>
      </w:r>
      <w:r w:rsidR="00FC07A5">
        <w:rPr>
          <w:rFonts w:cs="Arial"/>
          <w:sz w:val="20"/>
        </w:rPr>
        <w:t xml:space="preserve"> sample of 20 contracts you have submitted Design Parameters to Aon in the last two (2) </w:t>
      </w:r>
      <w:r w:rsidR="00E87FD7">
        <w:rPr>
          <w:rFonts w:cs="Arial"/>
          <w:sz w:val="20"/>
        </w:rPr>
        <w:tab/>
      </w:r>
      <w:r w:rsidR="00FC07A5">
        <w:rPr>
          <w:rFonts w:cs="Arial"/>
          <w:sz w:val="20"/>
        </w:rPr>
        <w:t>year period, or</w:t>
      </w:r>
    </w:p>
    <w:p w:rsidR="00FC07A5" w:rsidRDefault="00FC07A5" w:rsidP="00E87FD7">
      <w:pPr>
        <w:numPr>
          <w:ilvl w:val="0"/>
          <w:numId w:val="50"/>
        </w:numPr>
        <w:ind w:left="880" w:right="-700" w:firstLine="0"/>
        <w:rPr>
          <w:rFonts w:cs="Arial"/>
          <w:sz w:val="20"/>
        </w:rPr>
      </w:pPr>
      <w:r>
        <w:rPr>
          <w:rFonts w:cs="Arial"/>
          <w:sz w:val="20"/>
        </w:rPr>
        <w:t xml:space="preserve">All the contracts you have submitted Design Parameters to Aon in the last two (2) year period, whichever is </w:t>
      </w:r>
      <w:r w:rsidR="00E87FD7">
        <w:rPr>
          <w:rFonts w:cs="Arial"/>
          <w:sz w:val="20"/>
        </w:rPr>
        <w:tab/>
      </w:r>
      <w:r>
        <w:rPr>
          <w:rFonts w:cs="Arial"/>
          <w:sz w:val="20"/>
        </w:rPr>
        <w:t>the lesser.</w:t>
      </w:r>
    </w:p>
    <w:p w:rsidR="00FC07A5" w:rsidRDefault="00FC07A5" w:rsidP="00FC07A5">
      <w:pPr>
        <w:ind w:right="-700"/>
        <w:rPr>
          <w:rFonts w:cs="Arial"/>
          <w:sz w:val="20"/>
        </w:rPr>
      </w:pPr>
    </w:p>
    <w:p w:rsidR="00FC07A5" w:rsidRDefault="00FC07A5" w:rsidP="00FC07A5">
      <w:pPr>
        <w:ind w:right="-700"/>
        <w:rPr>
          <w:rFonts w:cs="Arial"/>
          <w:sz w:val="20"/>
        </w:rPr>
      </w:pPr>
    </w:p>
    <w:p w:rsidR="00FC07A5" w:rsidRDefault="00FC07A5" w:rsidP="00FC07A5">
      <w:pPr>
        <w:ind w:right="-700"/>
        <w:rPr>
          <w:rFonts w:cs="Arial"/>
          <w:sz w:val="20"/>
        </w:rPr>
      </w:pPr>
    </w:p>
    <w:tbl>
      <w:tblPr>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2781"/>
        <w:gridCol w:w="6471"/>
      </w:tblGrid>
      <w:tr w:rsidR="00FC07A5" w:rsidRPr="002A69FE" w:rsidTr="002A69FE">
        <w:trPr>
          <w:trHeight w:val="485"/>
        </w:trPr>
        <w:tc>
          <w:tcPr>
            <w:tcW w:w="1818" w:type="dxa"/>
            <w:vAlign w:val="center"/>
          </w:tcPr>
          <w:p w:rsidR="00FC07A5" w:rsidRPr="002A69FE" w:rsidRDefault="00FC07A5" w:rsidP="002A69FE">
            <w:pPr>
              <w:ind w:right="-700"/>
              <w:rPr>
                <w:rFonts w:cs="Arial"/>
                <w:b/>
                <w:sz w:val="20"/>
              </w:rPr>
            </w:pPr>
            <w:r w:rsidRPr="002A69FE">
              <w:rPr>
                <w:rFonts w:cs="Arial"/>
                <w:b/>
                <w:sz w:val="20"/>
              </w:rPr>
              <w:t>Aon Reference</w:t>
            </w:r>
          </w:p>
        </w:tc>
        <w:tc>
          <w:tcPr>
            <w:tcW w:w="2781" w:type="dxa"/>
            <w:vAlign w:val="center"/>
          </w:tcPr>
          <w:p w:rsidR="00FC07A5" w:rsidRPr="002A69FE" w:rsidRDefault="00E87FD7" w:rsidP="002A69FE">
            <w:pPr>
              <w:ind w:right="-700"/>
              <w:rPr>
                <w:rFonts w:cs="Arial"/>
                <w:b/>
                <w:sz w:val="20"/>
              </w:rPr>
            </w:pPr>
            <w:r>
              <w:rPr>
                <w:rFonts w:cs="Arial"/>
                <w:b/>
                <w:sz w:val="20"/>
              </w:rPr>
              <w:t>Site Name and A</w:t>
            </w:r>
            <w:r w:rsidR="00FC07A5" w:rsidRPr="002A69FE">
              <w:rPr>
                <w:rFonts w:cs="Arial"/>
                <w:b/>
                <w:sz w:val="20"/>
              </w:rPr>
              <w:t>ddress</w:t>
            </w:r>
          </w:p>
        </w:tc>
        <w:tc>
          <w:tcPr>
            <w:tcW w:w="6471" w:type="dxa"/>
            <w:vAlign w:val="center"/>
          </w:tcPr>
          <w:p w:rsidR="00FC07A5" w:rsidRPr="002A69FE" w:rsidRDefault="00E87FD7" w:rsidP="002A69FE">
            <w:pPr>
              <w:ind w:right="-700"/>
              <w:rPr>
                <w:rFonts w:cs="Arial"/>
                <w:b/>
                <w:sz w:val="20"/>
              </w:rPr>
            </w:pPr>
            <w:r>
              <w:rPr>
                <w:rFonts w:cs="Arial"/>
                <w:b/>
                <w:sz w:val="20"/>
              </w:rPr>
              <w:t>System type and status of C</w:t>
            </w:r>
            <w:r w:rsidR="00FC07A5" w:rsidRPr="002A69FE">
              <w:rPr>
                <w:rFonts w:cs="Arial"/>
                <w:b/>
                <w:sz w:val="20"/>
              </w:rPr>
              <w:t>ompliance</w:t>
            </w: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r w:rsidR="00FC07A5" w:rsidRPr="002A69FE" w:rsidTr="002A69FE">
        <w:trPr>
          <w:trHeight w:val="485"/>
        </w:trPr>
        <w:tc>
          <w:tcPr>
            <w:tcW w:w="1818" w:type="dxa"/>
          </w:tcPr>
          <w:p w:rsidR="00FC07A5" w:rsidRPr="002A69FE" w:rsidRDefault="00FC07A5" w:rsidP="002A69FE">
            <w:pPr>
              <w:ind w:right="-700"/>
              <w:rPr>
                <w:rFonts w:cs="Arial"/>
                <w:sz w:val="20"/>
              </w:rPr>
            </w:pPr>
          </w:p>
        </w:tc>
        <w:tc>
          <w:tcPr>
            <w:tcW w:w="2781" w:type="dxa"/>
          </w:tcPr>
          <w:p w:rsidR="00FC07A5" w:rsidRPr="002A69FE" w:rsidRDefault="00FC07A5" w:rsidP="002A69FE">
            <w:pPr>
              <w:ind w:right="-700"/>
              <w:rPr>
                <w:rFonts w:cs="Arial"/>
                <w:sz w:val="20"/>
              </w:rPr>
            </w:pPr>
          </w:p>
        </w:tc>
        <w:tc>
          <w:tcPr>
            <w:tcW w:w="6471" w:type="dxa"/>
          </w:tcPr>
          <w:p w:rsidR="00FC07A5" w:rsidRPr="002A69FE" w:rsidRDefault="00FC07A5" w:rsidP="002A69FE">
            <w:pPr>
              <w:ind w:right="-700"/>
              <w:rPr>
                <w:rFonts w:cs="Arial"/>
                <w:sz w:val="20"/>
              </w:rPr>
            </w:pPr>
          </w:p>
        </w:tc>
      </w:tr>
    </w:tbl>
    <w:p w:rsidR="000E2D28" w:rsidRDefault="000E2D28" w:rsidP="00FC07A5">
      <w:pPr>
        <w:ind w:right="-700"/>
        <w:rPr>
          <w:rFonts w:cs="Arial"/>
          <w:sz w:val="20"/>
        </w:rPr>
      </w:pPr>
    </w:p>
    <w:p w:rsidR="00563BEF" w:rsidRDefault="00563BEF" w:rsidP="00FC07A5">
      <w:pPr>
        <w:ind w:right="-700"/>
        <w:rPr>
          <w:rFonts w:cs="Arial"/>
          <w:sz w:val="20"/>
        </w:rPr>
      </w:pPr>
      <w:r w:rsidRPr="007B2B5F">
        <w:rPr>
          <w:rFonts w:cs="Arial"/>
          <w:sz w:val="20"/>
        </w:rPr>
        <w:br w:type="page"/>
      </w:r>
    </w:p>
    <w:p w:rsidR="000E2D28" w:rsidRDefault="000E2D28" w:rsidP="00FC07A5">
      <w:pPr>
        <w:ind w:right="-700"/>
        <w:rPr>
          <w:rFonts w:cs="Arial"/>
          <w:sz w:val="20"/>
        </w:rPr>
      </w:pPr>
    </w:p>
    <w:p w:rsidR="00563BEF" w:rsidRPr="007B2B5F" w:rsidRDefault="00563BEF" w:rsidP="00563BEF">
      <w:pPr>
        <w:rPr>
          <w:rFonts w:cs="Arial"/>
          <w:sz w:val="20"/>
        </w:rPr>
      </w:pPr>
    </w:p>
    <w:p w:rsidR="00563BEF" w:rsidRPr="009E6CC3" w:rsidRDefault="00563BEF">
      <w:pPr>
        <w:pStyle w:val="Heading2"/>
      </w:pPr>
      <w:bookmarkStart w:id="0" w:name="_Hlk500331719"/>
      <w:r w:rsidRPr="009E6CC3">
        <w:t>SECTION 5 – CODE OF CONDUCT &amp; AGREEMENT</w:t>
      </w:r>
    </w:p>
    <w:bookmarkEnd w:id="0"/>
    <w:p w:rsidR="00563BEF" w:rsidRPr="007B2B5F" w:rsidRDefault="00563BEF" w:rsidP="00563BEF">
      <w:pPr>
        <w:ind w:right="-700"/>
        <w:rPr>
          <w:rFonts w:cs="Arial"/>
          <w:sz w:val="20"/>
        </w:rPr>
      </w:pPr>
    </w:p>
    <w:p w:rsidR="00563BEF" w:rsidRPr="007B2B5F" w:rsidRDefault="00563BEF" w:rsidP="00563BEF">
      <w:pPr>
        <w:ind w:right="-700"/>
        <w:rPr>
          <w:rFonts w:cs="Arial"/>
          <w:sz w:val="20"/>
        </w:rPr>
      </w:pPr>
    </w:p>
    <w:p w:rsidR="00563BEF" w:rsidRPr="007B2B5F" w:rsidRDefault="00563BEF" w:rsidP="00563BEF">
      <w:pPr>
        <w:ind w:right="-700"/>
        <w:rPr>
          <w:rFonts w:cs="Arial"/>
          <w:sz w:val="20"/>
        </w:rPr>
      </w:pPr>
      <w:r w:rsidRPr="007B2B5F">
        <w:rPr>
          <w:rFonts w:cs="Arial"/>
          <w:sz w:val="20"/>
        </w:rPr>
        <w:t xml:space="preserve">In submitting this application for </w:t>
      </w:r>
      <w:r w:rsidR="006305BD">
        <w:rPr>
          <w:rFonts w:cs="Arial"/>
          <w:sz w:val="20"/>
        </w:rPr>
        <w:t xml:space="preserve">sprinkler contractor </w:t>
      </w:r>
      <w:r w:rsidRPr="007B2B5F">
        <w:rPr>
          <w:rFonts w:cs="Arial"/>
          <w:sz w:val="20"/>
        </w:rPr>
        <w:t>listing,</w:t>
      </w:r>
    </w:p>
    <w:p w:rsidR="00563BEF" w:rsidRPr="007B2B5F" w:rsidRDefault="00563BEF" w:rsidP="00563BEF">
      <w:pPr>
        <w:ind w:right="-700"/>
        <w:rPr>
          <w:rFonts w:cs="Arial"/>
          <w:sz w:val="20"/>
        </w:rPr>
      </w:pPr>
    </w:p>
    <w:p w:rsidR="00563BEF" w:rsidRPr="007B2B5F" w:rsidRDefault="00563BEF" w:rsidP="00563BEF">
      <w:pPr>
        <w:ind w:right="-700"/>
        <w:rPr>
          <w:rFonts w:cs="Arial"/>
          <w:sz w:val="20"/>
        </w:rPr>
      </w:pPr>
    </w:p>
    <w:p w:rsidR="00563BEF" w:rsidRPr="007B2B5F" w:rsidRDefault="00563BEF" w:rsidP="00563BEF">
      <w:pPr>
        <w:ind w:right="-700"/>
        <w:rPr>
          <w:rFonts w:cs="Arial"/>
          <w:sz w:val="20"/>
        </w:rPr>
      </w:pP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r>
      <w:r w:rsidRPr="007B2B5F">
        <w:rPr>
          <w:rFonts w:cs="Arial"/>
          <w:sz w:val="20"/>
        </w:rPr>
        <w:softHyphen/>
        <w:t xml:space="preserve">______________________________________________________ </w:t>
      </w:r>
    </w:p>
    <w:p w:rsidR="00563BEF" w:rsidRPr="007B2B5F" w:rsidRDefault="00563BEF" w:rsidP="00563BEF">
      <w:pPr>
        <w:ind w:right="-700"/>
        <w:rPr>
          <w:rFonts w:cs="Arial"/>
          <w:sz w:val="20"/>
        </w:rPr>
      </w:pPr>
      <w:r w:rsidRPr="007B2B5F">
        <w:rPr>
          <w:rFonts w:cs="Arial"/>
          <w:sz w:val="20"/>
        </w:rPr>
        <w:t>Company Name</w:t>
      </w:r>
    </w:p>
    <w:p w:rsidR="00563BEF" w:rsidRPr="007B2B5F" w:rsidRDefault="00563BEF" w:rsidP="00563BEF">
      <w:pPr>
        <w:ind w:right="-700"/>
        <w:rPr>
          <w:rFonts w:cs="Arial"/>
          <w:sz w:val="20"/>
        </w:rPr>
      </w:pPr>
    </w:p>
    <w:p w:rsidR="00563BEF" w:rsidRPr="007B2B5F" w:rsidRDefault="00563BEF" w:rsidP="00563BEF">
      <w:pPr>
        <w:ind w:right="-700"/>
        <w:rPr>
          <w:rFonts w:cs="Arial"/>
          <w:sz w:val="20"/>
        </w:rPr>
      </w:pPr>
    </w:p>
    <w:p w:rsidR="00563BEF" w:rsidRPr="007B2B5F" w:rsidRDefault="006305BD" w:rsidP="00563BEF">
      <w:pPr>
        <w:ind w:right="-700"/>
        <w:rPr>
          <w:rFonts w:cs="Arial"/>
          <w:sz w:val="20"/>
        </w:rPr>
      </w:pPr>
      <w:r>
        <w:rPr>
          <w:rFonts w:cs="Arial"/>
          <w:sz w:val="20"/>
        </w:rPr>
        <w:t xml:space="preserve">Agrees </w:t>
      </w:r>
      <w:r w:rsidR="00E3597D">
        <w:rPr>
          <w:rFonts w:cs="Arial"/>
          <w:sz w:val="20"/>
        </w:rPr>
        <w:t xml:space="preserve">to cooperate and make </w:t>
      </w:r>
      <w:r w:rsidR="00DC4817">
        <w:rPr>
          <w:rFonts w:cs="Arial"/>
          <w:sz w:val="20"/>
        </w:rPr>
        <w:t xml:space="preserve">available </w:t>
      </w:r>
      <w:r w:rsidR="00E3597D">
        <w:rPr>
          <w:rFonts w:cs="Arial"/>
          <w:sz w:val="20"/>
        </w:rPr>
        <w:t xml:space="preserve">all required information </w:t>
      </w:r>
      <w:r>
        <w:rPr>
          <w:rFonts w:cs="Arial"/>
          <w:sz w:val="20"/>
        </w:rPr>
        <w:t>to</w:t>
      </w:r>
      <w:r w:rsidR="00E3597D">
        <w:rPr>
          <w:rFonts w:cs="Arial"/>
          <w:sz w:val="20"/>
        </w:rPr>
        <w:t xml:space="preserve"> Aon and or the Fire Protection Association for the purpose of establishing compliance </w:t>
      </w:r>
      <w:r w:rsidR="00563BEF" w:rsidRPr="007B2B5F">
        <w:rPr>
          <w:rFonts w:cs="Arial"/>
          <w:sz w:val="20"/>
        </w:rPr>
        <w:t xml:space="preserve">with the requirements of </w:t>
      </w:r>
      <w:r w:rsidR="00DC4817">
        <w:rPr>
          <w:rFonts w:cs="Arial"/>
          <w:sz w:val="20"/>
        </w:rPr>
        <w:t xml:space="preserve">the </w:t>
      </w:r>
      <w:r w:rsidR="00563BEF" w:rsidRPr="007B2B5F">
        <w:rPr>
          <w:rFonts w:cs="Arial"/>
          <w:sz w:val="20"/>
        </w:rPr>
        <w:t xml:space="preserve">Aon </w:t>
      </w:r>
      <w:r>
        <w:rPr>
          <w:rFonts w:cs="Arial"/>
          <w:sz w:val="20"/>
        </w:rPr>
        <w:t xml:space="preserve">sprinkler contractor </w:t>
      </w:r>
      <w:r w:rsidR="00563BEF" w:rsidRPr="007B2B5F">
        <w:rPr>
          <w:rFonts w:cs="Arial"/>
          <w:sz w:val="20"/>
        </w:rPr>
        <w:t>listing programme</w:t>
      </w:r>
      <w:r w:rsidR="00E3597D">
        <w:rPr>
          <w:rFonts w:cs="Arial"/>
          <w:sz w:val="20"/>
        </w:rPr>
        <w:t xml:space="preserve">. </w:t>
      </w:r>
      <w:r w:rsidR="00563BEF" w:rsidRPr="007B2B5F">
        <w:rPr>
          <w:rFonts w:cs="Arial"/>
          <w:sz w:val="20"/>
        </w:rPr>
        <w:t xml:space="preserve"> </w:t>
      </w:r>
      <w:r w:rsidR="00E3597D">
        <w:rPr>
          <w:rFonts w:cs="Arial"/>
          <w:sz w:val="20"/>
        </w:rPr>
        <w:t>A</w:t>
      </w:r>
      <w:r w:rsidR="00563BEF" w:rsidRPr="007B2B5F">
        <w:rPr>
          <w:rFonts w:cs="Arial"/>
          <w:sz w:val="20"/>
        </w:rPr>
        <w:t xml:space="preserve">nd </w:t>
      </w:r>
      <w:r w:rsidR="00E3597D">
        <w:rPr>
          <w:rFonts w:cs="Arial"/>
          <w:sz w:val="20"/>
        </w:rPr>
        <w:t xml:space="preserve">agrees to make </w:t>
      </w:r>
      <w:r w:rsidR="00563BEF" w:rsidRPr="007B2B5F">
        <w:rPr>
          <w:rFonts w:cs="Arial"/>
          <w:sz w:val="20"/>
        </w:rPr>
        <w:t>payment of all fees associated with this listing</w:t>
      </w:r>
      <w:r w:rsidR="00E3597D">
        <w:rPr>
          <w:rFonts w:cs="Arial"/>
          <w:sz w:val="20"/>
        </w:rPr>
        <w:t xml:space="preserve"> as defined in section 6</w:t>
      </w:r>
      <w:r w:rsidR="00563BEF" w:rsidRPr="007B2B5F">
        <w:rPr>
          <w:rFonts w:cs="Arial"/>
          <w:sz w:val="20"/>
        </w:rPr>
        <w:t>.</w:t>
      </w:r>
    </w:p>
    <w:p w:rsidR="00563BEF" w:rsidRPr="007B2B5F" w:rsidRDefault="00563BEF" w:rsidP="00563BEF">
      <w:pPr>
        <w:ind w:right="-700"/>
        <w:rPr>
          <w:rFonts w:cs="Arial"/>
          <w:sz w:val="20"/>
        </w:rPr>
      </w:pPr>
    </w:p>
    <w:p w:rsidR="00563BEF" w:rsidRDefault="00563BEF" w:rsidP="00563BEF">
      <w:pPr>
        <w:ind w:right="-700"/>
        <w:rPr>
          <w:rFonts w:cs="Arial"/>
          <w:sz w:val="20"/>
        </w:rPr>
      </w:pPr>
    </w:p>
    <w:p w:rsidR="006305BD" w:rsidRPr="007B2B5F" w:rsidRDefault="006305BD" w:rsidP="00563BEF">
      <w:pPr>
        <w:ind w:right="-700"/>
        <w:rPr>
          <w:rFonts w:cs="Arial"/>
          <w:sz w:val="20"/>
        </w:rPr>
      </w:pPr>
    </w:p>
    <w:p w:rsidR="00563BEF" w:rsidRPr="007B2B5F" w:rsidRDefault="00563BEF" w:rsidP="00563BEF">
      <w:pPr>
        <w:ind w:right="-700"/>
        <w:rPr>
          <w:rFonts w:cs="Arial"/>
          <w:sz w:val="20"/>
        </w:rPr>
      </w:pPr>
      <w:r w:rsidRPr="007B2B5F">
        <w:rPr>
          <w:rFonts w:cs="Arial"/>
          <w:sz w:val="20"/>
        </w:rPr>
        <w:t>Signed: ____________________________________   Date: __________________</w:t>
      </w:r>
    </w:p>
    <w:p w:rsidR="00563BEF" w:rsidRPr="007B2B5F" w:rsidRDefault="00563BEF" w:rsidP="00563BEF">
      <w:pPr>
        <w:rPr>
          <w:rFonts w:cs="Arial"/>
          <w:sz w:val="20"/>
        </w:rPr>
      </w:pPr>
      <w:r w:rsidRPr="007B2B5F">
        <w:rPr>
          <w:rFonts w:cs="Arial"/>
          <w:sz w:val="20"/>
        </w:rPr>
        <w:tab/>
      </w:r>
      <w:r w:rsidRPr="007B2B5F">
        <w:rPr>
          <w:rFonts w:cs="Arial"/>
          <w:sz w:val="20"/>
        </w:rPr>
        <w:tab/>
        <w:t>Senior Management Representative</w:t>
      </w:r>
    </w:p>
    <w:p w:rsidR="00563BEF" w:rsidRPr="007B2B5F" w:rsidRDefault="00563BEF" w:rsidP="00563BEF">
      <w:pPr>
        <w:rPr>
          <w:rFonts w:cs="Arial"/>
          <w:sz w:val="20"/>
        </w:rPr>
      </w:pPr>
    </w:p>
    <w:p w:rsidR="003A65C7" w:rsidRDefault="003A65C7"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563BEF">
      <w:pPr>
        <w:jc w:val="center"/>
      </w:pPr>
    </w:p>
    <w:p w:rsidR="00B277C2" w:rsidRDefault="00B277C2" w:rsidP="00B277C2">
      <w:pPr>
        <w:ind w:right="-700"/>
        <w:rPr>
          <w:rFonts w:cs="Arial"/>
          <w:sz w:val="20"/>
        </w:rPr>
      </w:pPr>
    </w:p>
    <w:p w:rsidR="00B277C2" w:rsidRPr="007B2B5F" w:rsidRDefault="00B277C2" w:rsidP="00B277C2">
      <w:pPr>
        <w:ind w:right="-700"/>
        <w:rPr>
          <w:rFonts w:cs="Arial"/>
          <w:sz w:val="20"/>
        </w:rPr>
      </w:pPr>
    </w:p>
    <w:p w:rsidR="00B277C2" w:rsidRDefault="00B277C2" w:rsidP="00B277C2">
      <w:pPr>
        <w:pStyle w:val="Heading2"/>
      </w:pPr>
      <w:r>
        <w:t xml:space="preserve">SECTION 6 – APPLICATION CHECK LIST </w:t>
      </w:r>
    </w:p>
    <w:p w:rsidR="00B277C2" w:rsidRDefault="00B277C2" w:rsidP="00B277C2">
      <w:pPr>
        <w:ind w:right="-700"/>
        <w:rPr>
          <w:rFonts w:cs="Arial"/>
        </w:rPr>
      </w:pPr>
    </w:p>
    <w:p w:rsidR="00B277C2" w:rsidRPr="007B2B5F" w:rsidRDefault="00B277C2" w:rsidP="00B277C2">
      <w:pPr>
        <w:ind w:right="-700"/>
        <w:rPr>
          <w:rFonts w:cs="Arial"/>
          <w:sz w:val="20"/>
        </w:rPr>
      </w:pPr>
      <w:r>
        <w:rPr>
          <w:rFonts w:cs="Arial"/>
          <w:sz w:val="20"/>
        </w:rPr>
        <w:t>Please check and complete all parts of this checklist</w:t>
      </w:r>
      <w:r w:rsidR="00637458">
        <w:rPr>
          <w:rFonts w:cs="Arial"/>
          <w:sz w:val="20"/>
        </w:rPr>
        <w:t xml:space="preserve"> prior to submitting your application</w:t>
      </w:r>
      <w:r>
        <w:rPr>
          <w:rFonts w:cs="Arial"/>
          <w:sz w:val="20"/>
        </w:rPr>
        <w:t>.  Incomplete applications or checklists will result in delay or rejection of your application</w:t>
      </w:r>
      <w:r w:rsidR="00637458">
        <w:rPr>
          <w:rFonts w:cs="Arial"/>
          <w:sz w:val="20"/>
        </w:rPr>
        <w:t xml:space="preserve">. </w:t>
      </w:r>
      <w:r w:rsidR="00637458" w:rsidRPr="007B2B5F">
        <w:rPr>
          <w:rFonts w:cs="Arial"/>
          <w:sz w:val="20"/>
        </w:rPr>
        <w:t xml:space="preserve">The following attachments must </w:t>
      </w:r>
      <w:r w:rsidR="00637458">
        <w:rPr>
          <w:rFonts w:cs="Arial"/>
          <w:sz w:val="20"/>
        </w:rPr>
        <w:t xml:space="preserve">also </w:t>
      </w:r>
      <w:r w:rsidR="00637458" w:rsidRPr="007B2B5F">
        <w:rPr>
          <w:rFonts w:cs="Arial"/>
          <w:sz w:val="20"/>
        </w:rPr>
        <w:t xml:space="preserve">be submitted with this </w:t>
      </w:r>
      <w:r w:rsidR="00637458">
        <w:rPr>
          <w:rFonts w:cs="Arial"/>
          <w:sz w:val="20"/>
        </w:rPr>
        <w:t>a</w:t>
      </w:r>
      <w:r w:rsidR="00637458" w:rsidRPr="007B2B5F">
        <w:rPr>
          <w:rFonts w:cs="Arial"/>
          <w:sz w:val="20"/>
        </w:rPr>
        <w:t>pplication</w:t>
      </w:r>
      <w:r w:rsidR="00637458">
        <w:rPr>
          <w:rFonts w:cs="Arial"/>
          <w:sz w:val="20"/>
        </w:rPr>
        <w:t>.</w:t>
      </w:r>
    </w:p>
    <w:p w:rsidR="00B277C2" w:rsidRPr="007B2B5F" w:rsidRDefault="00B277C2" w:rsidP="00B277C2">
      <w:pPr>
        <w:ind w:right="-700"/>
        <w:rPr>
          <w:rFonts w:cs="Arial"/>
          <w:sz w:val="20"/>
        </w:rPr>
      </w:pPr>
    </w:p>
    <w:p w:rsidR="00B277C2" w:rsidRPr="00503B55" w:rsidRDefault="00503B55" w:rsidP="009E6CC3">
      <w:pPr>
        <w:pStyle w:val="BodyText3"/>
        <w:numPr>
          <w:ilvl w:val="0"/>
          <w:numId w:val="51"/>
        </w:numPr>
        <w:spacing w:after="240" w:line="360" w:lineRule="auto"/>
        <w:rPr>
          <w:sz w:val="20"/>
          <w:szCs w:val="20"/>
        </w:rPr>
      </w:pPr>
      <w:r>
        <w:rPr>
          <w:sz w:val="20"/>
          <w:szCs w:val="20"/>
        </w:rPr>
        <w:t>D</w:t>
      </w:r>
      <w:r w:rsidR="00B277C2" w:rsidRPr="007B2B5F">
        <w:rPr>
          <w:sz w:val="20"/>
          <w:szCs w:val="20"/>
        </w:rPr>
        <w:t>etails of previous relevant experience</w:t>
      </w:r>
      <w:r w:rsidR="00B277C2">
        <w:rPr>
          <w:sz w:val="20"/>
          <w:szCs w:val="20"/>
        </w:rPr>
        <w:t xml:space="preserve"> for each </w:t>
      </w:r>
      <w:r>
        <w:rPr>
          <w:sz w:val="20"/>
          <w:szCs w:val="20"/>
        </w:rPr>
        <w:t>activity or system type</w:t>
      </w:r>
      <w:r w:rsidR="00B277C2">
        <w:rPr>
          <w:sz w:val="20"/>
          <w:szCs w:val="20"/>
        </w:rPr>
        <w:t xml:space="preserve"> being applied for.</w:t>
      </w:r>
    </w:p>
    <w:p w:rsidR="00B277C2" w:rsidRPr="00503B55" w:rsidRDefault="00B277C2" w:rsidP="009E6CC3">
      <w:pPr>
        <w:numPr>
          <w:ilvl w:val="0"/>
          <w:numId w:val="51"/>
        </w:numPr>
        <w:ind w:right="-700"/>
        <w:rPr>
          <w:rFonts w:cs="Arial"/>
          <w:sz w:val="20"/>
        </w:rPr>
      </w:pPr>
      <w:r>
        <w:rPr>
          <w:rFonts w:cs="Arial"/>
          <w:sz w:val="20"/>
        </w:rPr>
        <w:t>A current</w:t>
      </w:r>
      <w:r w:rsidRPr="007B2B5F">
        <w:rPr>
          <w:rFonts w:cs="Arial"/>
          <w:sz w:val="20"/>
        </w:rPr>
        <w:t xml:space="preserve"> copy of </w:t>
      </w:r>
      <w:r w:rsidR="00503B55">
        <w:rPr>
          <w:rFonts w:cs="Arial"/>
          <w:sz w:val="20"/>
        </w:rPr>
        <w:t>your</w:t>
      </w:r>
      <w:r w:rsidRPr="007B2B5F">
        <w:rPr>
          <w:rFonts w:cs="Arial"/>
          <w:sz w:val="20"/>
        </w:rPr>
        <w:t xml:space="preserve"> AS/NZS ISO 9000</w:t>
      </w:r>
      <w:r>
        <w:rPr>
          <w:rFonts w:cs="Arial"/>
          <w:sz w:val="20"/>
        </w:rPr>
        <w:t>/ 9001</w:t>
      </w:r>
      <w:r w:rsidRPr="007B2B5F">
        <w:rPr>
          <w:rFonts w:cs="Arial"/>
          <w:sz w:val="20"/>
        </w:rPr>
        <w:t xml:space="preserve"> / ISO 17020 certificate and attached </w:t>
      </w:r>
      <w:r>
        <w:rPr>
          <w:rFonts w:cs="Arial"/>
          <w:sz w:val="20"/>
        </w:rPr>
        <w:t xml:space="preserve">schedules, or </w:t>
      </w:r>
    </w:p>
    <w:p w:rsidR="00B277C2" w:rsidRPr="009E6CC3" w:rsidRDefault="00B277C2" w:rsidP="009E6CC3">
      <w:pPr>
        <w:spacing w:after="240"/>
        <w:ind w:left="417"/>
        <w:rPr>
          <w:rFonts w:cs="Arial"/>
          <w:sz w:val="20"/>
        </w:rPr>
      </w:pPr>
      <w:r w:rsidRPr="007B2B5F">
        <w:rPr>
          <w:rFonts w:cs="Arial"/>
          <w:sz w:val="20"/>
        </w:rPr>
        <w:t xml:space="preserve">In the case of provisional listing, evidence of </w:t>
      </w:r>
      <w:r>
        <w:rPr>
          <w:rFonts w:cs="Arial"/>
          <w:sz w:val="20"/>
        </w:rPr>
        <w:t xml:space="preserve">an </w:t>
      </w:r>
      <w:r w:rsidRPr="007B2B5F">
        <w:rPr>
          <w:rFonts w:cs="Arial"/>
          <w:sz w:val="20"/>
        </w:rPr>
        <w:t xml:space="preserve">application for </w:t>
      </w:r>
      <w:r>
        <w:rPr>
          <w:rFonts w:cs="Arial"/>
          <w:sz w:val="20"/>
        </w:rPr>
        <w:t xml:space="preserve">accreditation </w:t>
      </w:r>
      <w:r w:rsidRPr="007B2B5F">
        <w:rPr>
          <w:rFonts w:cs="Arial"/>
          <w:sz w:val="20"/>
        </w:rPr>
        <w:t>to ISO 900</w:t>
      </w:r>
      <w:r>
        <w:rPr>
          <w:rFonts w:cs="Arial"/>
          <w:sz w:val="20"/>
        </w:rPr>
        <w:t>1</w:t>
      </w:r>
      <w:r w:rsidRPr="007B2B5F">
        <w:rPr>
          <w:rFonts w:cs="Arial"/>
          <w:sz w:val="20"/>
        </w:rPr>
        <w:t xml:space="preserve"> / 17020 (as appropriate) with an accredited certification body.</w:t>
      </w:r>
    </w:p>
    <w:p w:rsidR="00B277C2" w:rsidRPr="00503B55" w:rsidRDefault="00B277C2" w:rsidP="009E6CC3">
      <w:pPr>
        <w:numPr>
          <w:ilvl w:val="0"/>
          <w:numId w:val="51"/>
        </w:numPr>
        <w:rPr>
          <w:rFonts w:cs="Arial"/>
          <w:sz w:val="20"/>
        </w:rPr>
      </w:pPr>
      <w:r w:rsidRPr="007B2B5F">
        <w:rPr>
          <w:rFonts w:cs="Arial"/>
          <w:sz w:val="20"/>
        </w:rPr>
        <w:t>Evidence of public liability and professional indemnity insurance being held by the company.</w:t>
      </w:r>
      <w:r>
        <w:rPr>
          <w:rFonts w:cs="Arial"/>
          <w:sz w:val="20"/>
        </w:rPr>
        <w:t xml:space="preserve"> </w:t>
      </w:r>
    </w:p>
    <w:p w:rsidR="00B277C2" w:rsidRDefault="00B277C2" w:rsidP="009E6CC3">
      <w:pPr>
        <w:ind w:left="417"/>
        <w:rPr>
          <w:rFonts w:cs="Arial"/>
          <w:sz w:val="20"/>
        </w:rPr>
      </w:pPr>
      <w:r>
        <w:rPr>
          <w:rFonts w:cs="Arial"/>
          <w:sz w:val="20"/>
        </w:rPr>
        <w:t xml:space="preserve">The minimum level of insurance required is $10m Public Liability Insurance (all contractors) and </w:t>
      </w:r>
    </w:p>
    <w:p w:rsidR="00B277C2" w:rsidRDefault="00B277C2" w:rsidP="009E6CC3">
      <w:pPr>
        <w:spacing w:after="240" w:line="360" w:lineRule="auto"/>
        <w:ind w:left="417"/>
        <w:rPr>
          <w:rFonts w:cs="Arial"/>
          <w:sz w:val="20"/>
        </w:rPr>
      </w:pPr>
      <w:r>
        <w:rPr>
          <w:rFonts w:cs="Arial"/>
          <w:sz w:val="20"/>
        </w:rPr>
        <w:t>$2m Professional Indemnity Insurance (for contractors involved in design and installation services).</w:t>
      </w:r>
    </w:p>
    <w:p w:rsidR="00B277C2" w:rsidRPr="009E6CC3" w:rsidRDefault="00B277C2" w:rsidP="009E6CC3">
      <w:pPr>
        <w:numPr>
          <w:ilvl w:val="0"/>
          <w:numId w:val="51"/>
        </w:numPr>
        <w:spacing w:after="240" w:line="360" w:lineRule="auto"/>
        <w:rPr>
          <w:rFonts w:cs="Arial"/>
          <w:sz w:val="20"/>
        </w:rPr>
      </w:pPr>
      <w:r w:rsidRPr="007B2B5F">
        <w:rPr>
          <w:rFonts w:cs="Arial"/>
          <w:sz w:val="20"/>
        </w:rPr>
        <w:t xml:space="preserve">The CV’s </w:t>
      </w:r>
      <w:r>
        <w:rPr>
          <w:rFonts w:cs="Arial"/>
          <w:sz w:val="20"/>
        </w:rPr>
        <w:t xml:space="preserve">for all responsible persons </w:t>
      </w:r>
      <w:r w:rsidRPr="007B2B5F">
        <w:rPr>
          <w:rFonts w:cs="Arial"/>
          <w:sz w:val="20"/>
        </w:rPr>
        <w:t>noted in section 3.</w:t>
      </w:r>
    </w:p>
    <w:p w:rsidR="00B277C2" w:rsidRDefault="00B277C2" w:rsidP="009E6CC3">
      <w:pPr>
        <w:numPr>
          <w:ilvl w:val="0"/>
          <w:numId w:val="51"/>
        </w:numPr>
        <w:spacing w:after="240" w:line="360" w:lineRule="auto"/>
        <w:rPr>
          <w:rFonts w:cs="Arial"/>
          <w:sz w:val="20"/>
        </w:rPr>
      </w:pPr>
      <w:r>
        <w:rPr>
          <w:rFonts w:cs="Arial"/>
          <w:sz w:val="20"/>
        </w:rPr>
        <w:t>For new applications, a</w:t>
      </w:r>
      <w:r w:rsidRPr="007B2B5F">
        <w:rPr>
          <w:rFonts w:cs="Arial"/>
          <w:sz w:val="20"/>
        </w:rPr>
        <w:t xml:space="preserve"> list of three referees that may be approached for verbal references should this be required by the listing panel.</w:t>
      </w:r>
    </w:p>
    <w:p w:rsidR="006C73DC" w:rsidRDefault="006C73DC" w:rsidP="006C73DC">
      <w:pPr>
        <w:numPr>
          <w:ilvl w:val="0"/>
          <w:numId w:val="51"/>
        </w:numPr>
        <w:spacing w:after="240" w:line="360" w:lineRule="auto"/>
        <w:rPr>
          <w:rFonts w:cs="Arial"/>
          <w:sz w:val="20"/>
        </w:rPr>
      </w:pPr>
      <w:r>
        <w:rPr>
          <w:rFonts w:cs="Arial"/>
          <w:sz w:val="20"/>
        </w:rPr>
        <w:t>All s</w:t>
      </w:r>
      <w:r w:rsidR="00503B55">
        <w:rPr>
          <w:rFonts w:cs="Arial"/>
          <w:sz w:val="20"/>
        </w:rPr>
        <w:t>ection</w:t>
      </w:r>
      <w:r>
        <w:rPr>
          <w:rFonts w:cs="Arial"/>
          <w:sz w:val="20"/>
        </w:rPr>
        <w:t>s have been completed</w:t>
      </w:r>
    </w:p>
    <w:p w:rsidR="006305BD" w:rsidRPr="006305BD" w:rsidRDefault="006305BD" w:rsidP="009E6CC3">
      <w:pPr>
        <w:numPr>
          <w:ilvl w:val="0"/>
          <w:numId w:val="51"/>
        </w:numPr>
        <w:spacing w:after="240" w:line="360" w:lineRule="auto"/>
        <w:rPr>
          <w:rFonts w:cs="Arial"/>
          <w:sz w:val="20"/>
        </w:rPr>
      </w:pPr>
      <w:r>
        <w:rPr>
          <w:rFonts w:cs="Arial"/>
          <w:sz w:val="20"/>
        </w:rPr>
        <w:t xml:space="preserve">Purchase Order    </w:t>
      </w:r>
    </w:p>
    <w:p w:rsidR="006305BD" w:rsidRDefault="006C73DC" w:rsidP="006C73DC">
      <w:pPr>
        <w:numPr>
          <w:ilvl w:val="0"/>
          <w:numId w:val="51"/>
        </w:numPr>
        <w:spacing w:line="360" w:lineRule="auto"/>
        <w:rPr>
          <w:rFonts w:cs="Arial"/>
          <w:sz w:val="20"/>
        </w:rPr>
      </w:pPr>
      <w:r>
        <w:rPr>
          <w:rFonts w:cs="Arial"/>
          <w:sz w:val="20"/>
        </w:rPr>
        <w:t>All required attachments have been included with this application</w:t>
      </w:r>
    </w:p>
    <w:p w:rsidR="00B277C2" w:rsidRDefault="00B277C2" w:rsidP="00563BEF">
      <w:pPr>
        <w:jc w:val="center"/>
      </w:pPr>
    </w:p>
    <w:p w:rsidR="00637458" w:rsidRPr="009E6CC3" w:rsidRDefault="00637458" w:rsidP="009E6CC3">
      <w:pPr>
        <w:ind w:left="57"/>
        <w:rPr>
          <w:rFonts w:cs="Arial"/>
          <w:b/>
          <w:sz w:val="20"/>
          <w:u w:val="single"/>
        </w:rPr>
      </w:pPr>
      <w:r w:rsidRPr="009E6CC3">
        <w:rPr>
          <w:rFonts w:cs="Arial"/>
          <w:b/>
          <w:sz w:val="20"/>
          <w:u w:val="single"/>
        </w:rPr>
        <w:t xml:space="preserve">Basic Application Fee </w:t>
      </w:r>
    </w:p>
    <w:p w:rsidR="00637458" w:rsidRPr="007B2B5F" w:rsidRDefault="00637458" w:rsidP="00637458">
      <w:pPr>
        <w:pStyle w:val="ListParagraph"/>
        <w:rPr>
          <w:rFonts w:ascii="Arial" w:hAnsi="Arial" w:cs="Arial"/>
          <w:sz w:val="20"/>
          <w:szCs w:val="20"/>
        </w:rPr>
      </w:pPr>
    </w:p>
    <w:p w:rsidR="00FD5C1C" w:rsidRDefault="006C73DC" w:rsidP="009E6CC3">
      <w:pPr>
        <w:numPr>
          <w:ilvl w:val="0"/>
          <w:numId w:val="54"/>
        </w:numPr>
        <w:rPr>
          <w:color w:val="1F497D"/>
        </w:rPr>
      </w:pPr>
      <w:r w:rsidRPr="006C73DC">
        <w:rPr>
          <w:color w:val="1F497D"/>
        </w:rPr>
        <w:t xml:space="preserve">$1700 base fee </w:t>
      </w:r>
    </w:p>
    <w:p w:rsidR="00FD5C1C" w:rsidRDefault="006C73DC" w:rsidP="009E6CC3">
      <w:pPr>
        <w:numPr>
          <w:ilvl w:val="0"/>
          <w:numId w:val="54"/>
        </w:numPr>
        <w:rPr>
          <w:color w:val="1F497D"/>
        </w:rPr>
      </w:pPr>
      <w:r w:rsidRPr="006C73DC">
        <w:rPr>
          <w:color w:val="1F497D"/>
        </w:rPr>
        <w:t>$600 for each additional branch</w:t>
      </w:r>
      <w:r w:rsidR="00FD5C1C">
        <w:rPr>
          <w:color w:val="1F497D"/>
        </w:rPr>
        <w:t xml:space="preserve"> </w:t>
      </w:r>
    </w:p>
    <w:p w:rsidR="006C73DC" w:rsidRDefault="00FD5C1C" w:rsidP="009E6CC3">
      <w:pPr>
        <w:numPr>
          <w:ilvl w:val="0"/>
          <w:numId w:val="54"/>
        </w:numPr>
        <w:rPr>
          <w:color w:val="1F497D"/>
        </w:rPr>
      </w:pPr>
      <w:r w:rsidRPr="006C73DC">
        <w:rPr>
          <w:color w:val="1F497D"/>
        </w:rPr>
        <w:t>$30</w:t>
      </w:r>
      <w:r>
        <w:rPr>
          <w:color w:val="1F497D"/>
        </w:rPr>
        <w:t xml:space="preserve"> per application s</w:t>
      </w:r>
      <w:r w:rsidR="006C73DC" w:rsidRPr="006C73DC">
        <w:rPr>
          <w:color w:val="1F497D"/>
        </w:rPr>
        <w:t>tandard admin fee</w:t>
      </w:r>
    </w:p>
    <w:p w:rsidR="00FD5C1C" w:rsidRDefault="00FD5C1C" w:rsidP="00FD5C1C">
      <w:pPr>
        <w:ind w:left="360"/>
        <w:rPr>
          <w:rFonts w:cs="Arial"/>
          <w:sz w:val="20"/>
        </w:rPr>
      </w:pPr>
      <w:r>
        <w:rPr>
          <w:rFonts w:cs="Arial"/>
          <w:sz w:val="20"/>
        </w:rPr>
        <w:t>All prices exclude Goods and Services Tax</w:t>
      </w:r>
    </w:p>
    <w:p w:rsidR="00FD5C1C" w:rsidRDefault="00FD5C1C" w:rsidP="00FD5C1C">
      <w:pPr>
        <w:ind w:left="360"/>
        <w:rPr>
          <w:rFonts w:cs="Arial"/>
          <w:sz w:val="20"/>
        </w:rPr>
      </w:pPr>
    </w:p>
    <w:p w:rsidR="00637458" w:rsidRPr="007B2B5F" w:rsidRDefault="00637458" w:rsidP="009E6CC3">
      <w:pPr>
        <w:ind w:left="360"/>
        <w:rPr>
          <w:rFonts w:cs="Arial"/>
          <w:sz w:val="20"/>
        </w:rPr>
      </w:pPr>
      <w:r w:rsidRPr="007B2B5F">
        <w:rPr>
          <w:rFonts w:cs="Arial"/>
          <w:sz w:val="20"/>
        </w:rPr>
        <w:t>The basic fee covers time required for the consideration of documentation as presented.</w:t>
      </w:r>
      <w:r w:rsidR="00FD5C1C">
        <w:rPr>
          <w:rFonts w:cs="Arial"/>
          <w:sz w:val="20"/>
        </w:rPr>
        <w:t xml:space="preserve"> </w:t>
      </w:r>
      <w:r w:rsidRPr="007B2B5F">
        <w:rPr>
          <w:rFonts w:cs="Arial"/>
          <w:sz w:val="20"/>
        </w:rPr>
        <w:t>Additional charges will apply for on-site interviews or assessments</w:t>
      </w:r>
      <w:r w:rsidR="00E3597D">
        <w:rPr>
          <w:rFonts w:cs="Arial"/>
          <w:sz w:val="20"/>
        </w:rPr>
        <w:t xml:space="preserve"> that will be priced on a case by case basis</w:t>
      </w:r>
      <w:r w:rsidRPr="007B2B5F">
        <w:rPr>
          <w:rFonts w:cs="Arial"/>
          <w:sz w:val="20"/>
        </w:rPr>
        <w:t xml:space="preserve">. </w:t>
      </w:r>
    </w:p>
    <w:p w:rsidR="00637458" w:rsidRDefault="00637458" w:rsidP="009E6CC3">
      <w:pPr>
        <w:ind w:left="360"/>
        <w:rPr>
          <w:rFonts w:cs="Arial"/>
          <w:sz w:val="20"/>
        </w:rPr>
      </w:pPr>
      <w:r w:rsidRPr="007B2B5F">
        <w:rPr>
          <w:rFonts w:cs="Arial"/>
          <w:sz w:val="20"/>
        </w:rPr>
        <w:t xml:space="preserve">Where documentation is significantly inadequate or incomplete and additional time is required for follow up work then additional charges will apply. </w:t>
      </w:r>
    </w:p>
    <w:p w:rsidR="00FD5C1C" w:rsidRDefault="00FD5C1C" w:rsidP="00FD5C1C">
      <w:pPr>
        <w:ind w:left="360"/>
        <w:rPr>
          <w:rFonts w:cs="Arial"/>
          <w:sz w:val="20"/>
        </w:rPr>
      </w:pPr>
    </w:p>
    <w:p w:rsidR="00DC4817" w:rsidRPr="007B2B5F" w:rsidRDefault="00DC4817" w:rsidP="009E6CC3">
      <w:pPr>
        <w:ind w:left="360"/>
        <w:rPr>
          <w:rFonts w:cs="Arial"/>
          <w:sz w:val="20"/>
        </w:rPr>
      </w:pPr>
      <w:r>
        <w:rPr>
          <w:rFonts w:cs="Arial"/>
          <w:sz w:val="20"/>
        </w:rPr>
        <w:t xml:space="preserve">Where a provisional listing is expired for more than </w:t>
      </w:r>
      <w:r w:rsidR="009E6CC3">
        <w:rPr>
          <w:rFonts w:cs="Arial"/>
          <w:sz w:val="20"/>
        </w:rPr>
        <w:t>12</w:t>
      </w:r>
      <w:r>
        <w:rPr>
          <w:rFonts w:cs="Arial"/>
          <w:sz w:val="20"/>
        </w:rPr>
        <w:t xml:space="preserve"> months then a full reapplication fee will apply. </w:t>
      </w:r>
    </w:p>
    <w:p w:rsidR="00637458" w:rsidRPr="005A1488" w:rsidRDefault="00637458" w:rsidP="00563BEF">
      <w:pPr>
        <w:jc w:val="center"/>
      </w:pPr>
    </w:p>
    <w:sectPr w:rsidR="00637458" w:rsidRPr="005A1488" w:rsidSect="005F1C9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18" w:right="1418" w:bottom="1418" w:left="550" w:header="992" w:footer="0" w:gutter="0"/>
      <w:paperSrc w:first="257" w:other="25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F58" w:rsidRDefault="001E0F58">
      <w:r>
        <w:separator/>
      </w:r>
    </w:p>
  </w:endnote>
  <w:endnote w:type="continuationSeparator" w:id="0">
    <w:p w:rsidR="001E0F58" w:rsidRDefault="001E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Adobe Garamond Pro">
    <w:altName w:val="Times New Roman"/>
    <w:panose1 w:val="00000000000000000000"/>
    <w:charset w:val="00"/>
    <w:family w:val="roman"/>
    <w:notTrueType/>
    <w:pitch w:val="variable"/>
    <w:sig w:usb0="00000087" w:usb1="00000000" w:usb2="00000000" w:usb3="00000000" w:csb0="0000009B"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CC3" w:rsidRDefault="009E6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376" w:rsidRDefault="00274573">
    <w:pPr>
      <w:pStyle w:val="Footer"/>
    </w:pPr>
    <w:fldSimple w:instr=" FILENAME \* MERGEFORMAT ">
      <w:r w:rsidR="00D45B9C">
        <w:rPr>
          <w:noProof/>
        </w:rPr>
        <w:t>Form 7 FPA V7 Listing of Contractors.docx</w:t>
      </w:r>
    </w:fldSimple>
    <w:ins w:id="1" w:author="Chris Mak" w:date="2017-12-07T11:05:00Z">
      <w:r w:rsidR="009E6CC3">
        <w:t xml:space="preserve">  Version 4 December 2017</w:t>
      </w:r>
    </w:ins>
    <w:r>
      <w:tab/>
    </w:r>
    <w:r w:rsidR="00382376">
      <w:fldChar w:fldCharType="begin"/>
    </w:r>
    <w:r w:rsidR="00382376">
      <w:instrText xml:space="preserve"> PAGE   \* MERGEFORMAT </w:instrText>
    </w:r>
    <w:r w:rsidR="00382376">
      <w:fldChar w:fldCharType="separate"/>
    </w:r>
    <w:r w:rsidR="009A1957">
      <w:rPr>
        <w:noProof/>
      </w:rPr>
      <w:t>3</w:t>
    </w:r>
    <w:r w:rsidR="00382376">
      <w:rPr>
        <w:noProof/>
      </w:rPr>
      <w:fldChar w:fldCharType="end"/>
    </w:r>
    <w:ins w:id="2" w:author="Chris Mak" w:date="2017-12-07T11:06:00Z">
      <w:r w:rsidR="009E6CC3">
        <w:rPr>
          <w:noProof/>
        </w:rPr>
        <w:t xml:space="preserve"> of </w:t>
      </w:r>
      <w:r w:rsidR="009E6CC3">
        <w:rPr>
          <w:noProof/>
        </w:rPr>
        <w:fldChar w:fldCharType="begin"/>
      </w:r>
      <w:r w:rsidR="009E6CC3">
        <w:rPr>
          <w:noProof/>
        </w:rPr>
        <w:instrText xml:space="preserve"> NUMPAGES  \* Arabic  \* MERGEFORMAT </w:instrText>
      </w:r>
    </w:ins>
    <w:r w:rsidR="009E6CC3">
      <w:rPr>
        <w:noProof/>
      </w:rPr>
      <w:fldChar w:fldCharType="separate"/>
    </w:r>
    <w:r w:rsidR="009A1957">
      <w:rPr>
        <w:noProof/>
      </w:rPr>
      <w:t>8</w:t>
    </w:r>
    <w:ins w:id="3" w:author="Chris Mak" w:date="2017-12-07T11:06:00Z">
      <w:r w:rsidR="009E6CC3">
        <w:rPr>
          <w:noProof/>
        </w:rPr>
        <w:fldChar w:fldCharType="end"/>
      </w:r>
    </w:ins>
  </w:p>
  <w:p w:rsidR="001F590F" w:rsidRDefault="001F59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0C6" w:rsidRPr="00423073" w:rsidRDefault="00BA00C6" w:rsidP="00BA00C6">
    <w:pPr>
      <w:pStyle w:val="Footer"/>
      <w:rPr>
        <w:rFonts w:ascii="Helvetica" w:hAnsi="Helvetica"/>
        <w:sz w:val="12"/>
        <w:szCs w:val="12"/>
      </w:rPr>
    </w:pPr>
  </w:p>
  <w:p w:rsidR="00BA00C6" w:rsidRDefault="00BA00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F58" w:rsidRDefault="001E0F58">
      <w:r>
        <w:separator/>
      </w:r>
    </w:p>
  </w:footnote>
  <w:footnote w:type="continuationSeparator" w:id="0">
    <w:p w:rsidR="001E0F58" w:rsidRDefault="001E0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CC3" w:rsidRDefault="009E6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517" w:rsidRPr="0039721A" w:rsidRDefault="009E6CC3" w:rsidP="00777517">
    <w:pPr>
      <w:pStyle w:val="Header"/>
      <w:jc w:val="center"/>
      <w:rPr>
        <w:rFonts w:ascii="Arial Black" w:hAnsi="Arial Black"/>
        <w:b/>
        <w:color w:val="FFFFFF"/>
        <w:sz w:val="36"/>
        <w:szCs w:val="36"/>
      </w:rPr>
    </w:pPr>
    <w:r>
      <w:rPr>
        <w:noProof/>
        <w:lang w:eastAsia="en-NZ"/>
      </w:rPr>
      <w:drawing>
        <wp:anchor distT="0" distB="0" distL="114300" distR="114300" simplePos="0" relativeHeight="251659264" behindDoc="0" locked="0" layoutInCell="1" allowOverlap="1">
          <wp:simplePos x="0" y="0"/>
          <wp:positionH relativeFrom="column">
            <wp:posOffset>1141730</wp:posOffset>
          </wp:positionH>
          <wp:positionV relativeFrom="paragraph">
            <wp:posOffset>-416560</wp:posOffset>
          </wp:positionV>
          <wp:extent cx="4029710" cy="734060"/>
          <wp:effectExtent l="0" t="0" r="8890" b="8890"/>
          <wp:wrapNone/>
          <wp:docPr id="7" name="Picture 7" descr="AON_FireProtection_Logo_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ON_FireProtection_Logo_Ve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9710" cy="734060"/>
                  </a:xfrm>
                  <a:prstGeom prst="rect">
                    <a:avLst/>
                  </a:prstGeom>
                  <a:noFill/>
                </pic:spPr>
              </pic:pic>
            </a:graphicData>
          </a:graphic>
          <wp14:sizeRelH relativeFrom="page">
            <wp14:pctWidth>0</wp14:pctWidth>
          </wp14:sizeRelH>
          <wp14:sizeRelV relativeFrom="page">
            <wp14:pctHeight>0</wp14:pctHeight>
          </wp14:sizeRelV>
        </wp:anchor>
      </w:drawing>
    </w:r>
    <w:r w:rsidR="0023565D" w:rsidRPr="0039721A">
      <w:rPr>
        <w:rFonts w:ascii="Arial Black" w:hAnsi="Arial Black"/>
        <w:b/>
        <w:color w:val="FFFFFF"/>
        <w:sz w:val="36"/>
        <w:szCs w:val="36"/>
      </w:rPr>
      <w:t>AON SPRINKLER CERTIFICATION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517" w:rsidRPr="0063034C" w:rsidRDefault="009E6CC3" w:rsidP="0028758A">
    <w:pPr>
      <w:pStyle w:val="Header"/>
      <w:tabs>
        <w:tab w:val="left" w:pos="4425"/>
        <w:tab w:val="center" w:pos="4969"/>
      </w:tabs>
      <w:rPr>
        <w:color w:val="FFFFFF"/>
      </w:rPr>
    </w:pPr>
    <w:r>
      <w:rPr>
        <w:noProof/>
        <w:color w:val="FFFFFF"/>
        <w:lang w:eastAsia="en-NZ"/>
      </w:rPr>
      <w:drawing>
        <wp:anchor distT="0" distB="0" distL="114300" distR="114300" simplePos="0" relativeHeight="251660288" behindDoc="0" locked="0" layoutInCell="1" allowOverlap="1">
          <wp:simplePos x="0" y="0"/>
          <wp:positionH relativeFrom="column">
            <wp:posOffset>755015</wp:posOffset>
          </wp:positionH>
          <wp:positionV relativeFrom="paragraph">
            <wp:posOffset>-250190</wp:posOffset>
          </wp:positionV>
          <wp:extent cx="5648325" cy="1028700"/>
          <wp:effectExtent l="0" t="0" r="9525" b="0"/>
          <wp:wrapNone/>
          <wp:docPr id="8" name="Picture 8" descr="AON_FireProtection_Logo_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ON_FireProtection_Logo_Ve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1028700"/>
                  </a:xfrm>
                  <a:prstGeom prst="rect">
                    <a:avLst/>
                  </a:prstGeom>
                  <a:noFill/>
                </pic:spPr>
              </pic:pic>
            </a:graphicData>
          </a:graphic>
          <wp14:sizeRelH relativeFrom="page">
            <wp14:pctWidth>0</wp14:pctWidth>
          </wp14:sizeRelH>
          <wp14:sizeRelV relativeFrom="page">
            <wp14:pctHeight>0</wp14:pctHeight>
          </wp14:sizeRelV>
        </wp:anchor>
      </w:drawing>
    </w:r>
    <w:r w:rsidR="0028758A">
      <w:rPr>
        <w:color w:val="FFFFFF"/>
      </w:rPr>
      <w:tab/>
    </w:r>
    <w:r w:rsidR="0028758A">
      <w:rPr>
        <w:color w:val="FFFFFF"/>
      </w:rPr>
      <w:tab/>
    </w:r>
    <w:r>
      <w:rPr>
        <w:b/>
        <w:noProof/>
        <w:color w:val="FFFFFF"/>
        <w:sz w:val="28"/>
        <w:szCs w:val="28"/>
        <w:lang w:eastAsia="en-NZ"/>
      </w:rPr>
      <mc:AlternateContent>
        <mc:Choice Requires="wps">
          <w:drawing>
            <wp:anchor distT="0" distB="0" distL="114300" distR="114300" simplePos="0" relativeHeight="251657216" behindDoc="0" locked="0" layoutInCell="1" allowOverlap="1">
              <wp:simplePos x="0" y="0"/>
              <wp:positionH relativeFrom="column">
                <wp:posOffset>5192395</wp:posOffset>
              </wp:positionH>
              <wp:positionV relativeFrom="paragraph">
                <wp:posOffset>413385</wp:posOffset>
              </wp:positionV>
              <wp:extent cx="1771650" cy="18097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034C" w:rsidRPr="00C54330" w:rsidRDefault="0063034C" w:rsidP="0063034C">
                          <w:pPr>
                            <w:rPr>
                              <w:rFonts w:ascii="Adobe Garamond Pro" w:hAnsi="Adobe Garamond Pro"/>
                              <w:color w:val="FFFFFF"/>
                            </w:rPr>
                          </w:pPr>
                          <w:r w:rsidRPr="00C54330">
                            <w:rPr>
                              <w:rFonts w:ascii="Adobe Garamond Pro" w:hAnsi="Adobe Garamond Pro"/>
                              <w:color w:val="FFFFFF"/>
                            </w:rPr>
                            <w:t>Fire Sprinkler Inspection Services</w:t>
                          </w:r>
                        </w:p>
                        <w:p w:rsidR="0063034C" w:rsidRDefault="0063034C" w:rsidP="0063034C">
                          <w:pPr>
                            <w:pStyle w:val="BlackBARtext"/>
                          </w:pPr>
                        </w:p>
                        <w:p w:rsidR="0063034C" w:rsidRDefault="0063034C" w:rsidP="0063034C">
                          <w:pPr>
                            <w:pStyle w:val="BlackBARtext"/>
                          </w:pPr>
                        </w:p>
                        <w:p w:rsidR="0063034C" w:rsidRDefault="0063034C" w:rsidP="0063034C">
                          <w:pPr>
                            <w:pStyle w:val="BlackBARtext"/>
                          </w:pPr>
                        </w:p>
                        <w:p w:rsidR="0063034C" w:rsidRDefault="0063034C" w:rsidP="0063034C"/>
                        <w:p w:rsidR="0063034C" w:rsidRDefault="0063034C" w:rsidP="0063034C"/>
                        <w:p w:rsidR="0063034C" w:rsidRDefault="0063034C" w:rsidP="0063034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08.85pt;margin-top:32.55pt;width:139.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YpmqwIAAKk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" filled="f" stroked="f">
              <v:textbox inset="0,0,0,0">
                <w:txbxContent>
                  <w:p w:rsidR="0063034C" w:rsidRPr="00C54330" w:rsidRDefault="0063034C" w:rsidP="0063034C">
                    <w:pPr>
                      <w:rPr>
                        <w:rFonts w:ascii="Adobe Garamond Pro" w:hAnsi="Adobe Garamond Pro"/>
                        <w:color w:val="FFFFFF"/>
                      </w:rPr>
                    </w:pPr>
                    <w:r w:rsidRPr="00C54330">
                      <w:rPr>
                        <w:rFonts w:ascii="Adobe Garamond Pro" w:hAnsi="Adobe Garamond Pro"/>
                        <w:color w:val="FFFFFF"/>
                      </w:rPr>
                      <w:t>Fire Sprinkler Inspection Services</w:t>
                    </w:r>
                  </w:p>
                  <w:p w:rsidR="0063034C" w:rsidRDefault="0063034C" w:rsidP="0063034C">
                    <w:pPr>
                      <w:pStyle w:val="BlackBARtext"/>
                    </w:pPr>
                  </w:p>
                  <w:p w:rsidR="0063034C" w:rsidRDefault="0063034C" w:rsidP="0063034C">
                    <w:pPr>
                      <w:pStyle w:val="BlackBARtext"/>
                    </w:pPr>
                  </w:p>
                  <w:p w:rsidR="0063034C" w:rsidRDefault="0063034C" w:rsidP="0063034C">
                    <w:pPr>
                      <w:pStyle w:val="BlackBARtext"/>
                    </w:pPr>
                  </w:p>
                  <w:p w:rsidR="0063034C" w:rsidRDefault="0063034C" w:rsidP="0063034C"/>
                  <w:p w:rsidR="0063034C" w:rsidRDefault="0063034C" w:rsidP="0063034C"/>
                  <w:p w:rsidR="0063034C" w:rsidRDefault="0063034C" w:rsidP="0063034C"/>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B9A063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5A49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F66E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4526A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3ACB32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446922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A24F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3449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68C6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CC7C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A40A3"/>
    <w:multiLevelType w:val="hybridMultilevel"/>
    <w:tmpl w:val="53DA603E"/>
    <w:lvl w:ilvl="0" w:tplc="BDBA416C">
      <w:start w:val="4"/>
      <w:numFmt w:val="decimal"/>
      <w:lvlText w:val="%1."/>
      <w:lvlJc w:val="left"/>
      <w:pPr>
        <w:tabs>
          <w:tab w:val="num" w:pos="930"/>
        </w:tabs>
        <w:ind w:left="930" w:hanging="57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1" w15:restartNumberingAfterBreak="0">
    <w:nsid w:val="01BD5ACD"/>
    <w:multiLevelType w:val="multilevel"/>
    <w:tmpl w:val="48C62E7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2" w15:restartNumberingAfterBreak="0">
    <w:nsid w:val="01C803E6"/>
    <w:multiLevelType w:val="hybridMultilevel"/>
    <w:tmpl w:val="9F504978"/>
    <w:lvl w:ilvl="0" w:tplc="DF9AB9FC">
      <w:start w:val="1"/>
      <w:numFmt w:val="bullet"/>
      <w:pStyle w:val="Bulletpara12"/>
      <w:lvlText w:val=""/>
      <w:lvlJc w:val="left"/>
      <w:pPr>
        <w:tabs>
          <w:tab w:val="num" w:pos="567"/>
        </w:tabs>
        <w:ind w:left="567" w:hanging="567"/>
      </w:pPr>
      <w:rPr>
        <w:rFonts w:ascii="Webdings" w:hAnsi="Webdings" w:hint="default"/>
        <w:color w:val="999999"/>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8271D6"/>
    <w:multiLevelType w:val="hybridMultilevel"/>
    <w:tmpl w:val="2224154A"/>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4" w15:restartNumberingAfterBreak="0">
    <w:nsid w:val="0C6E020E"/>
    <w:multiLevelType w:val="hybridMultilevel"/>
    <w:tmpl w:val="034CB4B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297DD7"/>
    <w:multiLevelType w:val="hybridMultilevel"/>
    <w:tmpl w:val="1EA04652"/>
    <w:lvl w:ilvl="0" w:tplc="40E4F1FA">
      <w:start w:val="1"/>
      <w:numFmt w:val="bullet"/>
      <w:lvlText w:val=""/>
      <w:lvlJc w:val="left"/>
      <w:pPr>
        <w:tabs>
          <w:tab w:val="num" w:pos="1211"/>
        </w:tabs>
        <w:ind w:left="1134" w:hanging="283"/>
      </w:pPr>
      <w:rPr>
        <w:rFonts w:ascii="Wingdings" w:hAnsi="Wingdings" w:hint="default"/>
      </w:rPr>
    </w:lvl>
    <w:lvl w:ilvl="1" w:tplc="21702150" w:tentative="1">
      <w:start w:val="1"/>
      <w:numFmt w:val="bullet"/>
      <w:lvlText w:val="o"/>
      <w:lvlJc w:val="left"/>
      <w:pPr>
        <w:tabs>
          <w:tab w:val="num" w:pos="2291"/>
        </w:tabs>
        <w:ind w:left="2291" w:hanging="360"/>
      </w:pPr>
      <w:rPr>
        <w:rFonts w:ascii="Courier New" w:hAnsi="Courier New" w:hint="default"/>
      </w:rPr>
    </w:lvl>
    <w:lvl w:ilvl="2" w:tplc="3E60726A" w:tentative="1">
      <w:start w:val="1"/>
      <w:numFmt w:val="bullet"/>
      <w:lvlText w:val=""/>
      <w:lvlJc w:val="left"/>
      <w:pPr>
        <w:tabs>
          <w:tab w:val="num" w:pos="3011"/>
        </w:tabs>
        <w:ind w:left="3011" w:hanging="360"/>
      </w:pPr>
      <w:rPr>
        <w:rFonts w:ascii="Wingdings" w:hAnsi="Wingdings" w:hint="default"/>
      </w:rPr>
    </w:lvl>
    <w:lvl w:ilvl="3" w:tplc="AAE83550" w:tentative="1">
      <w:start w:val="1"/>
      <w:numFmt w:val="bullet"/>
      <w:lvlText w:val=""/>
      <w:lvlJc w:val="left"/>
      <w:pPr>
        <w:tabs>
          <w:tab w:val="num" w:pos="3731"/>
        </w:tabs>
        <w:ind w:left="3731" w:hanging="360"/>
      </w:pPr>
      <w:rPr>
        <w:rFonts w:ascii="Symbol" w:hAnsi="Symbol" w:hint="default"/>
      </w:rPr>
    </w:lvl>
    <w:lvl w:ilvl="4" w:tplc="8DC2B008" w:tentative="1">
      <w:start w:val="1"/>
      <w:numFmt w:val="bullet"/>
      <w:lvlText w:val="o"/>
      <w:lvlJc w:val="left"/>
      <w:pPr>
        <w:tabs>
          <w:tab w:val="num" w:pos="4451"/>
        </w:tabs>
        <w:ind w:left="4451" w:hanging="360"/>
      </w:pPr>
      <w:rPr>
        <w:rFonts w:ascii="Courier New" w:hAnsi="Courier New" w:hint="default"/>
      </w:rPr>
    </w:lvl>
    <w:lvl w:ilvl="5" w:tplc="AC06E33E" w:tentative="1">
      <w:start w:val="1"/>
      <w:numFmt w:val="bullet"/>
      <w:lvlText w:val=""/>
      <w:lvlJc w:val="left"/>
      <w:pPr>
        <w:tabs>
          <w:tab w:val="num" w:pos="5171"/>
        </w:tabs>
        <w:ind w:left="5171" w:hanging="360"/>
      </w:pPr>
      <w:rPr>
        <w:rFonts w:ascii="Wingdings" w:hAnsi="Wingdings" w:hint="default"/>
      </w:rPr>
    </w:lvl>
    <w:lvl w:ilvl="6" w:tplc="4DF4E5C4" w:tentative="1">
      <w:start w:val="1"/>
      <w:numFmt w:val="bullet"/>
      <w:lvlText w:val=""/>
      <w:lvlJc w:val="left"/>
      <w:pPr>
        <w:tabs>
          <w:tab w:val="num" w:pos="5891"/>
        </w:tabs>
        <w:ind w:left="5891" w:hanging="360"/>
      </w:pPr>
      <w:rPr>
        <w:rFonts w:ascii="Symbol" w:hAnsi="Symbol" w:hint="default"/>
      </w:rPr>
    </w:lvl>
    <w:lvl w:ilvl="7" w:tplc="56DA4134" w:tentative="1">
      <w:start w:val="1"/>
      <w:numFmt w:val="bullet"/>
      <w:lvlText w:val="o"/>
      <w:lvlJc w:val="left"/>
      <w:pPr>
        <w:tabs>
          <w:tab w:val="num" w:pos="6611"/>
        </w:tabs>
        <w:ind w:left="6611" w:hanging="360"/>
      </w:pPr>
      <w:rPr>
        <w:rFonts w:ascii="Courier New" w:hAnsi="Courier New" w:hint="default"/>
      </w:rPr>
    </w:lvl>
    <w:lvl w:ilvl="8" w:tplc="CCCEB66C"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0E656884"/>
    <w:multiLevelType w:val="hybridMultilevel"/>
    <w:tmpl w:val="15F6DDA8"/>
    <w:lvl w:ilvl="0" w:tplc="60C044A6">
      <w:start w:val="1"/>
      <w:numFmt w:val="lowerLetter"/>
      <w:lvlText w:val="%1)"/>
      <w:lvlJc w:val="left"/>
      <w:pPr>
        <w:tabs>
          <w:tab w:val="num" w:pos="1689"/>
        </w:tabs>
        <w:ind w:left="1689" w:hanging="555"/>
      </w:pPr>
      <w:rPr>
        <w:rFonts w:hint="default"/>
      </w:rPr>
    </w:lvl>
    <w:lvl w:ilvl="1" w:tplc="14090019" w:tentative="1">
      <w:start w:val="1"/>
      <w:numFmt w:val="lowerLetter"/>
      <w:lvlText w:val="%2."/>
      <w:lvlJc w:val="left"/>
      <w:pPr>
        <w:tabs>
          <w:tab w:val="num" w:pos="2214"/>
        </w:tabs>
        <w:ind w:left="2214" w:hanging="360"/>
      </w:pPr>
    </w:lvl>
    <w:lvl w:ilvl="2" w:tplc="1409001B" w:tentative="1">
      <w:start w:val="1"/>
      <w:numFmt w:val="lowerRoman"/>
      <w:lvlText w:val="%3."/>
      <w:lvlJc w:val="right"/>
      <w:pPr>
        <w:tabs>
          <w:tab w:val="num" w:pos="2934"/>
        </w:tabs>
        <w:ind w:left="2934" w:hanging="180"/>
      </w:pPr>
    </w:lvl>
    <w:lvl w:ilvl="3" w:tplc="1409000F" w:tentative="1">
      <w:start w:val="1"/>
      <w:numFmt w:val="decimal"/>
      <w:lvlText w:val="%4."/>
      <w:lvlJc w:val="left"/>
      <w:pPr>
        <w:tabs>
          <w:tab w:val="num" w:pos="3654"/>
        </w:tabs>
        <w:ind w:left="3654" w:hanging="360"/>
      </w:pPr>
    </w:lvl>
    <w:lvl w:ilvl="4" w:tplc="14090019" w:tentative="1">
      <w:start w:val="1"/>
      <w:numFmt w:val="lowerLetter"/>
      <w:lvlText w:val="%5."/>
      <w:lvlJc w:val="left"/>
      <w:pPr>
        <w:tabs>
          <w:tab w:val="num" w:pos="4374"/>
        </w:tabs>
        <w:ind w:left="4374" w:hanging="360"/>
      </w:pPr>
    </w:lvl>
    <w:lvl w:ilvl="5" w:tplc="1409001B" w:tentative="1">
      <w:start w:val="1"/>
      <w:numFmt w:val="lowerRoman"/>
      <w:lvlText w:val="%6."/>
      <w:lvlJc w:val="right"/>
      <w:pPr>
        <w:tabs>
          <w:tab w:val="num" w:pos="5094"/>
        </w:tabs>
        <w:ind w:left="5094" w:hanging="180"/>
      </w:pPr>
    </w:lvl>
    <w:lvl w:ilvl="6" w:tplc="1409000F" w:tentative="1">
      <w:start w:val="1"/>
      <w:numFmt w:val="decimal"/>
      <w:lvlText w:val="%7."/>
      <w:lvlJc w:val="left"/>
      <w:pPr>
        <w:tabs>
          <w:tab w:val="num" w:pos="5814"/>
        </w:tabs>
        <w:ind w:left="5814" w:hanging="360"/>
      </w:pPr>
    </w:lvl>
    <w:lvl w:ilvl="7" w:tplc="14090019" w:tentative="1">
      <w:start w:val="1"/>
      <w:numFmt w:val="lowerLetter"/>
      <w:lvlText w:val="%8."/>
      <w:lvlJc w:val="left"/>
      <w:pPr>
        <w:tabs>
          <w:tab w:val="num" w:pos="6534"/>
        </w:tabs>
        <w:ind w:left="6534" w:hanging="360"/>
      </w:pPr>
    </w:lvl>
    <w:lvl w:ilvl="8" w:tplc="1409001B" w:tentative="1">
      <w:start w:val="1"/>
      <w:numFmt w:val="lowerRoman"/>
      <w:lvlText w:val="%9."/>
      <w:lvlJc w:val="right"/>
      <w:pPr>
        <w:tabs>
          <w:tab w:val="num" w:pos="7254"/>
        </w:tabs>
        <w:ind w:left="7254" w:hanging="180"/>
      </w:pPr>
    </w:lvl>
  </w:abstractNum>
  <w:abstractNum w:abstractNumId="17" w15:restartNumberingAfterBreak="0">
    <w:nsid w:val="10C87F9A"/>
    <w:multiLevelType w:val="hybridMultilevel"/>
    <w:tmpl w:val="FA7E4B32"/>
    <w:lvl w:ilvl="0" w:tplc="2804AB10">
      <w:start w:val="1"/>
      <w:numFmt w:val="lowerLetter"/>
      <w:lvlText w:val="%1)"/>
      <w:lvlJc w:val="left"/>
      <w:pPr>
        <w:tabs>
          <w:tab w:val="num" w:pos="1689"/>
        </w:tabs>
        <w:ind w:left="1689" w:hanging="555"/>
      </w:pPr>
      <w:rPr>
        <w:rFonts w:hint="default"/>
      </w:rPr>
    </w:lvl>
    <w:lvl w:ilvl="1" w:tplc="14090019" w:tentative="1">
      <w:start w:val="1"/>
      <w:numFmt w:val="lowerLetter"/>
      <w:lvlText w:val="%2."/>
      <w:lvlJc w:val="left"/>
      <w:pPr>
        <w:tabs>
          <w:tab w:val="num" w:pos="2214"/>
        </w:tabs>
        <w:ind w:left="2214" w:hanging="360"/>
      </w:pPr>
    </w:lvl>
    <w:lvl w:ilvl="2" w:tplc="1409001B" w:tentative="1">
      <w:start w:val="1"/>
      <w:numFmt w:val="lowerRoman"/>
      <w:lvlText w:val="%3."/>
      <w:lvlJc w:val="right"/>
      <w:pPr>
        <w:tabs>
          <w:tab w:val="num" w:pos="2934"/>
        </w:tabs>
        <w:ind w:left="2934" w:hanging="180"/>
      </w:pPr>
    </w:lvl>
    <w:lvl w:ilvl="3" w:tplc="1409000F" w:tentative="1">
      <w:start w:val="1"/>
      <w:numFmt w:val="decimal"/>
      <w:lvlText w:val="%4."/>
      <w:lvlJc w:val="left"/>
      <w:pPr>
        <w:tabs>
          <w:tab w:val="num" w:pos="3654"/>
        </w:tabs>
        <w:ind w:left="3654" w:hanging="360"/>
      </w:pPr>
    </w:lvl>
    <w:lvl w:ilvl="4" w:tplc="14090019" w:tentative="1">
      <w:start w:val="1"/>
      <w:numFmt w:val="lowerLetter"/>
      <w:lvlText w:val="%5."/>
      <w:lvlJc w:val="left"/>
      <w:pPr>
        <w:tabs>
          <w:tab w:val="num" w:pos="4374"/>
        </w:tabs>
        <w:ind w:left="4374" w:hanging="360"/>
      </w:pPr>
    </w:lvl>
    <w:lvl w:ilvl="5" w:tplc="1409001B" w:tentative="1">
      <w:start w:val="1"/>
      <w:numFmt w:val="lowerRoman"/>
      <w:lvlText w:val="%6."/>
      <w:lvlJc w:val="right"/>
      <w:pPr>
        <w:tabs>
          <w:tab w:val="num" w:pos="5094"/>
        </w:tabs>
        <w:ind w:left="5094" w:hanging="180"/>
      </w:pPr>
    </w:lvl>
    <w:lvl w:ilvl="6" w:tplc="1409000F" w:tentative="1">
      <w:start w:val="1"/>
      <w:numFmt w:val="decimal"/>
      <w:lvlText w:val="%7."/>
      <w:lvlJc w:val="left"/>
      <w:pPr>
        <w:tabs>
          <w:tab w:val="num" w:pos="5814"/>
        </w:tabs>
        <w:ind w:left="5814" w:hanging="360"/>
      </w:pPr>
    </w:lvl>
    <w:lvl w:ilvl="7" w:tplc="14090019" w:tentative="1">
      <w:start w:val="1"/>
      <w:numFmt w:val="lowerLetter"/>
      <w:lvlText w:val="%8."/>
      <w:lvlJc w:val="left"/>
      <w:pPr>
        <w:tabs>
          <w:tab w:val="num" w:pos="6534"/>
        </w:tabs>
        <w:ind w:left="6534" w:hanging="360"/>
      </w:pPr>
    </w:lvl>
    <w:lvl w:ilvl="8" w:tplc="1409001B" w:tentative="1">
      <w:start w:val="1"/>
      <w:numFmt w:val="lowerRoman"/>
      <w:lvlText w:val="%9."/>
      <w:lvlJc w:val="right"/>
      <w:pPr>
        <w:tabs>
          <w:tab w:val="num" w:pos="7254"/>
        </w:tabs>
        <w:ind w:left="7254" w:hanging="180"/>
      </w:pPr>
    </w:lvl>
  </w:abstractNum>
  <w:abstractNum w:abstractNumId="18" w15:restartNumberingAfterBreak="0">
    <w:nsid w:val="12307043"/>
    <w:multiLevelType w:val="multilevel"/>
    <w:tmpl w:val="F46C5CE4"/>
    <w:lvl w:ilvl="0">
      <w:start w:val="3"/>
      <w:numFmt w:val="decimal"/>
      <w:lvlText w:val="%1"/>
      <w:lvlJc w:val="left"/>
      <w:pPr>
        <w:tabs>
          <w:tab w:val="num" w:pos="570"/>
        </w:tabs>
        <w:ind w:left="570" w:hanging="570"/>
      </w:pPr>
      <w:rPr>
        <w:rFonts w:hint="default"/>
      </w:rPr>
    </w:lvl>
    <w:lvl w:ilvl="1">
      <w:start w:val="7"/>
      <w:numFmt w:val="decimal"/>
      <w:lvlText w:val="%1.%2"/>
      <w:lvlJc w:val="left"/>
      <w:pPr>
        <w:tabs>
          <w:tab w:val="num" w:pos="1140"/>
        </w:tabs>
        <w:ind w:left="1140" w:hanging="57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9" w15:restartNumberingAfterBreak="0">
    <w:nsid w:val="13E55C5C"/>
    <w:multiLevelType w:val="hybridMultilevel"/>
    <w:tmpl w:val="3B629F16"/>
    <w:lvl w:ilvl="0" w:tplc="A754D3CA">
      <w:start w:val="1"/>
      <w:numFmt w:val="decimal"/>
      <w:lvlText w:val="%1."/>
      <w:lvlJc w:val="left"/>
      <w:pPr>
        <w:ind w:left="720" w:hanging="360"/>
      </w:pPr>
      <w:rPr>
        <w:rFonts w:cs="Times New Roman" w:hint="default"/>
        <w:b w:val="0"/>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0" w15:restartNumberingAfterBreak="0">
    <w:nsid w:val="152B4C07"/>
    <w:multiLevelType w:val="multilevel"/>
    <w:tmpl w:val="D7706C98"/>
    <w:lvl w:ilvl="0">
      <w:start w:val="1"/>
      <w:numFmt w:val="bullet"/>
      <w:pStyle w:val="Bulletfloatblok"/>
      <w:lvlText w:val=""/>
      <w:lvlJc w:val="left"/>
      <w:pPr>
        <w:tabs>
          <w:tab w:val="num" w:pos="1211"/>
        </w:tabs>
        <w:ind w:left="1134" w:hanging="283"/>
      </w:pPr>
      <w:rPr>
        <w:rFonts w:ascii="Webdings" w:hAnsi="Webdings" w:hint="default"/>
        <w:color w:val="800000"/>
        <w:sz w:val="16"/>
      </w:rPr>
    </w:lvl>
    <w:lvl w:ilvl="1">
      <w:start w:val="1"/>
      <w:numFmt w:val="bullet"/>
      <w:lvlText w:val=""/>
      <w:lvlJc w:val="left"/>
      <w:pPr>
        <w:tabs>
          <w:tab w:val="num" w:pos="927"/>
        </w:tabs>
        <w:ind w:left="851" w:hanging="284"/>
      </w:pPr>
      <w:rPr>
        <w:rFonts w:ascii="Wingdings" w:hAnsi="Wingdings" w:hint="default"/>
        <w:color w:val="800000"/>
        <w:sz w:val="18"/>
      </w:rPr>
    </w:lvl>
    <w:lvl w:ilvl="2">
      <w:start w:val="1"/>
      <w:numFmt w:val="bullet"/>
      <w:lvlText w:val=""/>
      <w:lvlJc w:val="left"/>
      <w:pPr>
        <w:tabs>
          <w:tab w:val="num" w:pos="927"/>
        </w:tabs>
        <w:ind w:left="765" w:hanging="198"/>
      </w:pPr>
      <w:rPr>
        <w:rFonts w:ascii="Symbol" w:hAnsi="Symbol" w:hint="default"/>
        <w:color w:val="CC990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003085"/>
    <w:multiLevelType w:val="hybridMultilevel"/>
    <w:tmpl w:val="340868F0"/>
    <w:lvl w:ilvl="0" w:tplc="C64E42D8">
      <w:start w:val="1"/>
      <w:numFmt w:val="bullet"/>
      <w:pStyle w:val="Bullet1"/>
      <w:lvlText w:val=""/>
      <w:lvlJc w:val="left"/>
      <w:pPr>
        <w:tabs>
          <w:tab w:val="num" w:pos="360"/>
        </w:tabs>
        <w:ind w:left="284" w:hanging="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B6B1601"/>
    <w:multiLevelType w:val="hybridMultilevel"/>
    <w:tmpl w:val="CD5A7354"/>
    <w:lvl w:ilvl="0" w:tplc="04090001">
      <w:start w:val="1"/>
      <w:numFmt w:val="bullet"/>
      <w:lvlText w:val=""/>
      <w:lvlJc w:val="left"/>
      <w:pPr>
        <w:tabs>
          <w:tab w:val="num" w:pos="720"/>
        </w:tabs>
        <w:ind w:left="720" w:hanging="360"/>
      </w:pPr>
      <w:rPr>
        <w:rFonts w:ascii="Symbol" w:hAnsi="Symbol" w:hint="default"/>
      </w:rPr>
    </w:lvl>
    <w:lvl w:ilvl="1" w:tplc="1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C0E0033"/>
    <w:multiLevelType w:val="hybridMultilevel"/>
    <w:tmpl w:val="8E48C310"/>
    <w:lvl w:ilvl="0" w:tplc="E8A0078A">
      <w:start w:val="1"/>
      <w:numFmt w:val="bullet"/>
      <w:pStyle w:val="BoxBulletHdg"/>
      <w:lvlText w:val=""/>
      <w:lvlJc w:val="left"/>
      <w:pPr>
        <w:tabs>
          <w:tab w:val="num" w:pos="425"/>
        </w:tabs>
        <w:ind w:left="425" w:hanging="425"/>
      </w:pPr>
      <w:rPr>
        <w:rFonts w:ascii="Wingdings" w:hAnsi="Wingdings" w:hint="default"/>
        <w:sz w:val="22"/>
      </w:rPr>
    </w:lvl>
    <w:lvl w:ilvl="1" w:tplc="A8F08E0A" w:tentative="1">
      <w:start w:val="1"/>
      <w:numFmt w:val="bullet"/>
      <w:lvlText w:val="o"/>
      <w:lvlJc w:val="left"/>
      <w:pPr>
        <w:tabs>
          <w:tab w:val="num" w:pos="1440"/>
        </w:tabs>
        <w:ind w:left="1440" w:hanging="360"/>
      </w:pPr>
      <w:rPr>
        <w:rFonts w:ascii="Courier New" w:hAnsi="Courier New" w:hint="default"/>
      </w:rPr>
    </w:lvl>
    <w:lvl w:ilvl="2" w:tplc="B846FDC8" w:tentative="1">
      <w:start w:val="1"/>
      <w:numFmt w:val="bullet"/>
      <w:lvlText w:val=""/>
      <w:lvlJc w:val="left"/>
      <w:pPr>
        <w:tabs>
          <w:tab w:val="num" w:pos="2160"/>
        </w:tabs>
        <w:ind w:left="2160" w:hanging="360"/>
      </w:pPr>
      <w:rPr>
        <w:rFonts w:ascii="Wingdings" w:hAnsi="Wingdings" w:hint="default"/>
      </w:rPr>
    </w:lvl>
    <w:lvl w:ilvl="3" w:tplc="8DE069FA" w:tentative="1">
      <w:start w:val="1"/>
      <w:numFmt w:val="bullet"/>
      <w:lvlText w:val=""/>
      <w:lvlJc w:val="left"/>
      <w:pPr>
        <w:tabs>
          <w:tab w:val="num" w:pos="2880"/>
        </w:tabs>
        <w:ind w:left="2880" w:hanging="360"/>
      </w:pPr>
      <w:rPr>
        <w:rFonts w:ascii="Symbol" w:hAnsi="Symbol" w:hint="default"/>
      </w:rPr>
    </w:lvl>
    <w:lvl w:ilvl="4" w:tplc="F1E2F1FC" w:tentative="1">
      <w:start w:val="1"/>
      <w:numFmt w:val="bullet"/>
      <w:lvlText w:val="o"/>
      <w:lvlJc w:val="left"/>
      <w:pPr>
        <w:tabs>
          <w:tab w:val="num" w:pos="3600"/>
        </w:tabs>
        <w:ind w:left="3600" w:hanging="360"/>
      </w:pPr>
      <w:rPr>
        <w:rFonts w:ascii="Courier New" w:hAnsi="Courier New" w:hint="default"/>
      </w:rPr>
    </w:lvl>
    <w:lvl w:ilvl="5" w:tplc="F008F520" w:tentative="1">
      <w:start w:val="1"/>
      <w:numFmt w:val="bullet"/>
      <w:lvlText w:val=""/>
      <w:lvlJc w:val="left"/>
      <w:pPr>
        <w:tabs>
          <w:tab w:val="num" w:pos="4320"/>
        </w:tabs>
        <w:ind w:left="4320" w:hanging="360"/>
      </w:pPr>
      <w:rPr>
        <w:rFonts w:ascii="Wingdings" w:hAnsi="Wingdings" w:hint="default"/>
      </w:rPr>
    </w:lvl>
    <w:lvl w:ilvl="6" w:tplc="8FE25226" w:tentative="1">
      <w:start w:val="1"/>
      <w:numFmt w:val="bullet"/>
      <w:lvlText w:val=""/>
      <w:lvlJc w:val="left"/>
      <w:pPr>
        <w:tabs>
          <w:tab w:val="num" w:pos="5040"/>
        </w:tabs>
        <w:ind w:left="5040" w:hanging="360"/>
      </w:pPr>
      <w:rPr>
        <w:rFonts w:ascii="Symbol" w:hAnsi="Symbol" w:hint="default"/>
      </w:rPr>
    </w:lvl>
    <w:lvl w:ilvl="7" w:tplc="F678F70E" w:tentative="1">
      <w:start w:val="1"/>
      <w:numFmt w:val="bullet"/>
      <w:lvlText w:val="o"/>
      <w:lvlJc w:val="left"/>
      <w:pPr>
        <w:tabs>
          <w:tab w:val="num" w:pos="5760"/>
        </w:tabs>
        <w:ind w:left="5760" w:hanging="360"/>
      </w:pPr>
      <w:rPr>
        <w:rFonts w:ascii="Courier New" w:hAnsi="Courier New" w:hint="default"/>
      </w:rPr>
    </w:lvl>
    <w:lvl w:ilvl="8" w:tplc="700CF7C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14A4F1A"/>
    <w:multiLevelType w:val="multilevel"/>
    <w:tmpl w:val="38F214FA"/>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570"/>
      </w:pPr>
      <w:rPr>
        <w:rFonts w:hint="default"/>
        <w:b/>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25" w15:restartNumberingAfterBreak="0">
    <w:nsid w:val="23035D44"/>
    <w:multiLevelType w:val="hybridMultilevel"/>
    <w:tmpl w:val="8BA83AF4"/>
    <w:lvl w:ilvl="0" w:tplc="1409000B">
      <w:start w:val="1"/>
      <w:numFmt w:val="bullet"/>
      <w:lvlText w:val=""/>
      <w:lvlJc w:val="left"/>
      <w:pPr>
        <w:tabs>
          <w:tab w:val="num" w:pos="720"/>
        </w:tabs>
        <w:ind w:left="720" w:hanging="360"/>
      </w:pPr>
      <w:rPr>
        <w:rFonts w:ascii="Wingdings" w:hAnsi="Wingdings" w:hint="default"/>
      </w:rPr>
    </w:lvl>
    <w:lvl w:ilvl="1" w:tplc="1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782EB5"/>
    <w:multiLevelType w:val="hybridMultilevel"/>
    <w:tmpl w:val="3B2EC508"/>
    <w:lvl w:ilvl="0" w:tplc="C94C085A">
      <w:start w:val="1"/>
      <w:numFmt w:val="bullet"/>
      <w:pStyle w:val="Bullet1Indent"/>
      <w:lvlText w:val=""/>
      <w:lvlJc w:val="left"/>
      <w:pPr>
        <w:tabs>
          <w:tab w:val="num" w:pos="1211"/>
        </w:tabs>
        <w:ind w:left="1134" w:hanging="283"/>
      </w:pPr>
      <w:rPr>
        <w:rFonts w:ascii="Wingdings" w:hAnsi="Wingdings" w:hint="default"/>
      </w:rPr>
    </w:lvl>
    <w:lvl w:ilvl="1" w:tplc="21702150" w:tentative="1">
      <w:start w:val="1"/>
      <w:numFmt w:val="bullet"/>
      <w:lvlText w:val="o"/>
      <w:lvlJc w:val="left"/>
      <w:pPr>
        <w:tabs>
          <w:tab w:val="num" w:pos="2291"/>
        </w:tabs>
        <w:ind w:left="2291" w:hanging="360"/>
      </w:pPr>
      <w:rPr>
        <w:rFonts w:ascii="Courier New" w:hAnsi="Courier New" w:hint="default"/>
      </w:rPr>
    </w:lvl>
    <w:lvl w:ilvl="2" w:tplc="3E60726A" w:tentative="1">
      <w:start w:val="1"/>
      <w:numFmt w:val="bullet"/>
      <w:lvlText w:val=""/>
      <w:lvlJc w:val="left"/>
      <w:pPr>
        <w:tabs>
          <w:tab w:val="num" w:pos="3011"/>
        </w:tabs>
        <w:ind w:left="3011" w:hanging="360"/>
      </w:pPr>
      <w:rPr>
        <w:rFonts w:ascii="Wingdings" w:hAnsi="Wingdings" w:hint="default"/>
      </w:rPr>
    </w:lvl>
    <w:lvl w:ilvl="3" w:tplc="AAE83550" w:tentative="1">
      <w:start w:val="1"/>
      <w:numFmt w:val="bullet"/>
      <w:lvlText w:val=""/>
      <w:lvlJc w:val="left"/>
      <w:pPr>
        <w:tabs>
          <w:tab w:val="num" w:pos="3731"/>
        </w:tabs>
        <w:ind w:left="3731" w:hanging="360"/>
      </w:pPr>
      <w:rPr>
        <w:rFonts w:ascii="Symbol" w:hAnsi="Symbol" w:hint="default"/>
      </w:rPr>
    </w:lvl>
    <w:lvl w:ilvl="4" w:tplc="8DC2B008" w:tentative="1">
      <w:start w:val="1"/>
      <w:numFmt w:val="bullet"/>
      <w:lvlText w:val="o"/>
      <w:lvlJc w:val="left"/>
      <w:pPr>
        <w:tabs>
          <w:tab w:val="num" w:pos="4451"/>
        </w:tabs>
        <w:ind w:left="4451" w:hanging="360"/>
      </w:pPr>
      <w:rPr>
        <w:rFonts w:ascii="Courier New" w:hAnsi="Courier New" w:hint="default"/>
      </w:rPr>
    </w:lvl>
    <w:lvl w:ilvl="5" w:tplc="AC06E33E" w:tentative="1">
      <w:start w:val="1"/>
      <w:numFmt w:val="bullet"/>
      <w:lvlText w:val=""/>
      <w:lvlJc w:val="left"/>
      <w:pPr>
        <w:tabs>
          <w:tab w:val="num" w:pos="5171"/>
        </w:tabs>
        <w:ind w:left="5171" w:hanging="360"/>
      </w:pPr>
      <w:rPr>
        <w:rFonts w:ascii="Wingdings" w:hAnsi="Wingdings" w:hint="default"/>
      </w:rPr>
    </w:lvl>
    <w:lvl w:ilvl="6" w:tplc="4DF4E5C4" w:tentative="1">
      <w:start w:val="1"/>
      <w:numFmt w:val="bullet"/>
      <w:lvlText w:val=""/>
      <w:lvlJc w:val="left"/>
      <w:pPr>
        <w:tabs>
          <w:tab w:val="num" w:pos="5891"/>
        </w:tabs>
        <w:ind w:left="5891" w:hanging="360"/>
      </w:pPr>
      <w:rPr>
        <w:rFonts w:ascii="Symbol" w:hAnsi="Symbol" w:hint="default"/>
      </w:rPr>
    </w:lvl>
    <w:lvl w:ilvl="7" w:tplc="56DA4134" w:tentative="1">
      <w:start w:val="1"/>
      <w:numFmt w:val="bullet"/>
      <w:lvlText w:val="o"/>
      <w:lvlJc w:val="left"/>
      <w:pPr>
        <w:tabs>
          <w:tab w:val="num" w:pos="6611"/>
        </w:tabs>
        <w:ind w:left="6611" w:hanging="360"/>
      </w:pPr>
      <w:rPr>
        <w:rFonts w:ascii="Courier New" w:hAnsi="Courier New" w:hint="default"/>
      </w:rPr>
    </w:lvl>
    <w:lvl w:ilvl="8" w:tplc="CCCEB66C" w:tentative="1">
      <w:start w:val="1"/>
      <w:numFmt w:val="bullet"/>
      <w:lvlText w:val=""/>
      <w:lvlJc w:val="left"/>
      <w:pPr>
        <w:tabs>
          <w:tab w:val="num" w:pos="7331"/>
        </w:tabs>
        <w:ind w:left="7331" w:hanging="360"/>
      </w:pPr>
      <w:rPr>
        <w:rFonts w:ascii="Wingdings" w:hAnsi="Wingdings" w:hint="default"/>
      </w:rPr>
    </w:lvl>
  </w:abstractNum>
  <w:abstractNum w:abstractNumId="27" w15:restartNumberingAfterBreak="0">
    <w:nsid w:val="29444F7D"/>
    <w:multiLevelType w:val="hybridMultilevel"/>
    <w:tmpl w:val="89CCECE4"/>
    <w:lvl w:ilvl="0" w:tplc="7B5C1FFC">
      <w:start w:val="3"/>
      <w:numFmt w:val="decimal"/>
      <w:lvlText w:val="%1."/>
      <w:lvlJc w:val="left"/>
      <w:pPr>
        <w:tabs>
          <w:tab w:val="num" w:pos="930"/>
        </w:tabs>
        <w:ind w:left="930" w:hanging="57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28" w15:restartNumberingAfterBreak="0">
    <w:nsid w:val="2CB859D6"/>
    <w:multiLevelType w:val="hybridMultilevel"/>
    <w:tmpl w:val="4D74D904"/>
    <w:lvl w:ilvl="0" w:tplc="74F6A474">
      <w:start w:val="5"/>
      <w:numFmt w:val="decimal"/>
      <w:lvlText w:val="%1."/>
      <w:lvlJc w:val="left"/>
      <w:pPr>
        <w:tabs>
          <w:tab w:val="num" w:pos="930"/>
        </w:tabs>
        <w:ind w:left="9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2ECB6AAE"/>
    <w:multiLevelType w:val="hybridMultilevel"/>
    <w:tmpl w:val="CC685C20"/>
    <w:lvl w:ilvl="0" w:tplc="8E526502">
      <w:start w:val="1"/>
      <w:numFmt w:val="bullet"/>
      <w:pStyle w:val="Bullet2"/>
      <w:lvlText w:val=""/>
      <w:lvlJc w:val="left"/>
      <w:pPr>
        <w:tabs>
          <w:tab w:val="num" w:pos="360"/>
        </w:tabs>
        <w:ind w:left="284" w:hanging="284"/>
      </w:pPr>
      <w:rPr>
        <w:rFonts w:ascii="Symbol" w:hAnsi="Symbol" w:hint="default"/>
      </w:rPr>
    </w:lvl>
    <w:lvl w:ilvl="1" w:tplc="60BC818A" w:tentative="1">
      <w:start w:val="1"/>
      <w:numFmt w:val="bullet"/>
      <w:lvlText w:val="o"/>
      <w:lvlJc w:val="left"/>
      <w:pPr>
        <w:tabs>
          <w:tab w:val="num" w:pos="1440"/>
        </w:tabs>
        <w:ind w:left="1440" w:hanging="360"/>
      </w:pPr>
      <w:rPr>
        <w:rFonts w:ascii="Courier New" w:hAnsi="Courier New" w:hint="default"/>
      </w:rPr>
    </w:lvl>
    <w:lvl w:ilvl="2" w:tplc="F4BC59A4" w:tentative="1">
      <w:start w:val="1"/>
      <w:numFmt w:val="bullet"/>
      <w:lvlText w:val=""/>
      <w:lvlJc w:val="left"/>
      <w:pPr>
        <w:tabs>
          <w:tab w:val="num" w:pos="2160"/>
        </w:tabs>
        <w:ind w:left="2160" w:hanging="360"/>
      </w:pPr>
      <w:rPr>
        <w:rFonts w:ascii="Wingdings" w:hAnsi="Wingdings" w:hint="default"/>
      </w:rPr>
    </w:lvl>
    <w:lvl w:ilvl="3" w:tplc="7CF8B036" w:tentative="1">
      <w:start w:val="1"/>
      <w:numFmt w:val="bullet"/>
      <w:lvlText w:val=""/>
      <w:lvlJc w:val="left"/>
      <w:pPr>
        <w:tabs>
          <w:tab w:val="num" w:pos="2880"/>
        </w:tabs>
        <w:ind w:left="2880" w:hanging="360"/>
      </w:pPr>
      <w:rPr>
        <w:rFonts w:ascii="Symbol" w:hAnsi="Symbol" w:hint="default"/>
      </w:rPr>
    </w:lvl>
    <w:lvl w:ilvl="4" w:tplc="8DE879DC" w:tentative="1">
      <w:start w:val="1"/>
      <w:numFmt w:val="bullet"/>
      <w:lvlText w:val="o"/>
      <w:lvlJc w:val="left"/>
      <w:pPr>
        <w:tabs>
          <w:tab w:val="num" w:pos="3600"/>
        </w:tabs>
        <w:ind w:left="3600" w:hanging="360"/>
      </w:pPr>
      <w:rPr>
        <w:rFonts w:ascii="Courier New" w:hAnsi="Courier New" w:hint="default"/>
      </w:rPr>
    </w:lvl>
    <w:lvl w:ilvl="5" w:tplc="7C20498A" w:tentative="1">
      <w:start w:val="1"/>
      <w:numFmt w:val="bullet"/>
      <w:lvlText w:val=""/>
      <w:lvlJc w:val="left"/>
      <w:pPr>
        <w:tabs>
          <w:tab w:val="num" w:pos="4320"/>
        </w:tabs>
        <w:ind w:left="4320" w:hanging="360"/>
      </w:pPr>
      <w:rPr>
        <w:rFonts w:ascii="Wingdings" w:hAnsi="Wingdings" w:hint="default"/>
      </w:rPr>
    </w:lvl>
    <w:lvl w:ilvl="6" w:tplc="A5E4AA64" w:tentative="1">
      <w:start w:val="1"/>
      <w:numFmt w:val="bullet"/>
      <w:lvlText w:val=""/>
      <w:lvlJc w:val="left"/>
      <w:pPr>
        <w:tabs>
          <w:tab w:val="num" w:pos="5040"/>
        </w:tabs>
        <w:ind w:left="5040" w:hanging="360"/>
      </w:pPr>
      <w:rPr>
        <w:rFonts w:ascii="Symbol" w:hAnsi="Symbol" w:hint="default"/>
      </w:rPr>
    </w:lvl>
    <w:lvl w:ilvl="7" w:tplc="53F43254" w:tentative="1">
      <w:start w:val="1"/>
      <w:numFmt w:val="bullet"/>
      <w:lvlText w:val="o"/>
      <w:lvlJc w:val="left"/>
      <w:pPr>
        <w:tabs>
          <w:tab w:val="num" w:pos="5760"/>
        </w:tabs>
        <w:ind w:left="5760" w:hanging="360"/>
      </w:pPr>
      <w:rPr>
        <w:rFonts w:ascii="Courier New" w:hAnsi="Courier New" w:hint="default"/>
      </w:rPr>
    </w:lvl>
    <w:lvl w:ilvl="8" w:tplc="0F9296B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14C7970"/>
    <w:multiLevelType w:val="multilevel"/>
    <w:tmpl w:val="1F3E167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31" w15:restartNumberingAfterBreak="0">
    <w:nsid w:val="399261EB"/>
    <w:multiLevelType w:val="multilevel"/>
    <w:tmpl w:val="5C6C0DA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9EF4A50"/>
    <w:multiLevelType w:val="hybridMultilevel"/>
    <w:tmpl w:val="446EB710"/>
    <w:lvl w:ilvl="0" w:tplc="DD62A362">
      <w:start w:val="1"/>
      <w:numFmt w:val="decimal"/>
      <w:pStyle w:val="Numberedpara"/>
      <w:lvlText w:val="%1."/>
      <w:lvlJc w:val="left"/>
      <w:pPr>
        <w:tabs>
          <w:tab w:val="num" w:pos="720"/>
        </w:tabs>
        <w:ind w:left="720" w:hanging="360"/>
      </w:pPr>
    </w:lvl>
    <w:lvl w:ilvl="1" w:tplc="691AAC48" w:tentative="1">
      <w:start w:val="1"/>
      <w:numFmt w:val="lowerLetter"/>
      <w:lvlText w:val="%2."/>
      <w:lvlJc w:val="left"/>
      <w:pPr>
        <w:tabs>
          <w:tab w:val="num" w:pos="1440"/>
        </w:tabs>
        <w:ind w:left="1440" w:hanging="360"/>
      </w:pPr>
    </w:lvl>
    <w:lvl w:ilvl="2" w:tplc="EA0A07BC" w:tentative="1">
      <w:start w:val="1"/>
      <w:numFmt w:val="lowerRoman"/>
      <w:lvlText w:val="%3."/>
      <w:lvlJc w:val="right"/>
      <w:pPr>
        <w:tabs>
          <w:tab w:val="num" w:pos="2160"/>
        </w:tabs>
        <w:ind w:left="2160" w:hanging="180"/>
      </w:pPr>
    </w:lvl>
    <w:lvl w:ilvl="3" w:tplc="1D801138" w:tentative="1">
      <w:start w:val="1"/>
      <w:numFmt w:val="decimal"/>
      <w:lvlText w:val="%4."/>
      <w:lvlJc w:val="left"/>
      <w:pPr>
        <w:tabs>
          <w:tab w:val="num" w:pos="2880"/>
        </w:tabs>
        <w:ind w:left="2880" w:hanging="360"/>
      </w:pPr>
    </w:lvl>
    <w:lvl w:ilvl="4" w:tplc="094C271E" w:tentative="1">
      <w:start w:val="1"/>
      <w:numFmt w:val="lowerLetter"/>
      <w:lvlText w:val="%5."/>
      <w:lvlJc w:val="left"/>
      <w:pPr>
        <w:tabs>
          <w:tab w:val="num" w:pos="3600"/>
        </w:tabs>
        <w:ind w:left="3600" w:hanging="360"/>
      </w:pPr>
    </w:lvl>
    <w:lvl w:ilvl="5" w:tplc="F8800F4A" w:tentative="1">
      <w:start w:val="1"/>
      <w:numFmt w:val="lowerRoman"/>
      <w:lvlText w:val="%6."/>
      <w:lvlJc w:val="right"/>
      <w:pPr>
        <w:tabs>
          <w:tab w:val="num" w:pos="4320"/>
        </w:tabs>
        <w:ind w:left="4320" w:hanging="180"/>
      </w:pPr>
    </w:lvl>
    <w:lvl w:ilvl="6" w:tplc="C7047DAE" w:tentative="1">
      <w:start w:val="1"/>
      <w:numFmt w:val="decimal"/>
      <w:lvlText w:val="%7."/>
      <w:lvlJc w:val="left"/>
      <w:pPr>
        <w:tabs>
          <w:tab w:val="num" w:pos="5040"/>
        </w:tabs>
        <w:ind w:left="5040" w:hanging="360"/>
      </w:pPr>
    </w:lvl>
    <w:lvl w:ilvl="7" w:tplc="FE0A5090" w:tentative="1">
      <w:start w:val="1"/>
      <w:numFmt w:val="lowerLetter"/>
      <w:lvlText w:val="%8."/>
      <w:lvlJc w:val="left"/>
      <w:pPr>
        <w:tabs>
          <w:tab w:val="num" w:pos="5760"/>
        </w:tabs>
        <w:ind w:left="5760" w:hanging="360"/>
      </w:pPr>
    </w:lvl>
    <w:lvl w:ilvl="8" w:tplc="F7B6A81C" w:tentative="1">
      <w:start w:val="1"/>
      <w:numFmt w:val="lowerRoman"/>
      <w:lvlText w:val="%9."/>
      <w:lvlJc w:val="right"/>
      <w:pPr>
        <w:tabs>
          <w:tab w:val="num" w:pos="6480"/>
        </w:tabs>
        <w:ind w:left="6480" w:hanging="180"/>
      </w:pPr>
    </w:lvl>
  </w:abstractNum>
  <w:abstractNum w:abstractNumId="33" w15:restartNumberingAfterBreak="0">
    <w:nsid w:val="41674512"/>
    <w:multiLevelType w:val="singleLevel"/>
    <w:tmpl w:val="0C4643E0"/>
    <w:lvl w:ilvl="0">
      <w:start w:val="1"/>
      <w:numFmt w:val="bullet"/>
      <w:lvlText w:val=""/>
      <w:lvlJc w:val="left"/>
      <w:pPr>
        <w:tabs>
          <w:tab w:val="num" w:pos="567"/>
        </w:tabs>
        <w:ind w:left="567" w:hanging="567"/>
      </w:pPr>
      <w:rPr>
        <w:rFonts w:ascii="Wingdings" w:hAnsi="Wingdings" w:hint="default"/>
        <w:b w:val="0"/>
        <w:i w:val="0"/>
        <w:sz w:val="20"/>
      </w:rPr>
    </w:lvl>
  </w:abstractNum>
  <w:abstractNum w:abstractNumId="34" w15:restartNumberingAfterBreak="0">
    <w:nsid w:val="44374755"/>
    <w:multiLevelType w:val="hybridMultilevel"/>
    <w:tmpl w:val="0FAC87E0"/>
    <w:lvl w:ilvl="0" w:tplc="C9E856A0">
      <w:start w:val="1"/>
      <w:numFmt w:val="decimal"/>
      <w:pStyle w:val="NBRBulletHdg"/>
      <w:lvlText w:val="%1."/>
      <w:lvlJc w:val="left"/>
      <w:pPr>
        <w:tabs>
          <w:tab w:val="num" w:pos="795"/>
        </w:tabs>
        <w:ind w:left="795" w:hanging="435"/>
      </w:pPr>
      <w:rPr>
        <w:rFonts w:hint="default"/>
      </w:rPr>
    </w:lvl>
    <w:lvl w:ilvl="1" w:tplc="B7385844" w:tentative="1">
      <w:start w:val="1"/>
      <w:numFmt w:val="lowerLetter"/>
      <w:lvlText w:val="%2."/>
      <w:lvlJc w:val="left"/>
      <w:pPr>
        <w:tabs>
          <w:tab w:val="num" w:pos="1440"/>
        </w:tabs>
        <w:ind w:left="1440" w:hanging="360"/>
      </w:pPr>
    </w:lvl>
    <w:lvl w:ilvl="2" w:tplc="7C5EC27C" w:tentative="1">
      <w:start w:val="1"/>
      <w:numFmt w:val="lowerRoman"/>
      <w:lvlText w:val="%3."/>
      <w:lvlJc w:val="right"/>
      <w:pPr>
        <w:tabs>
          <w:tab w:val="num" w:pos="2160"/>
        </w:tabs>
        <w:ind w:left="2160" w:hanging="180"/>
      </w:pPr>
    </w:lvl>
    <w:lvl w:ilvl="3" w:tplc="963631BE" w:tentative="1">
      <w:start w:val="1"/>
      <w:numFmt w:val="decimal"/>
      <w:lvlText w:val="%4."/>
      <w:lvlJc w:val="left"/>
      <w:pPr>
        <w:tabs>
          <w:tab w:val="num" w:pos="2880"/>
        </w:tabs>
        <w:ind w:left="2880" w:hanging="360"/>
      </w:pPr>
    </w:lvl>
    <w:lvl w:ilvl="4" w:tplc="D39A50B8" w:tentative="1">
      <w:start w:val="1"/>
      <w:numFmt w:val="lowerLetter"/>
      <w:lvlText w:val="%5."/>
      <w:lvlJc w:val="left"/>
      <w:pPr>
        <w:tabs>
          <w:tab w:val="num" w:pos="3600"/>
        </w:tabs>
        <w:ind w:left="3600" w:hanging="360"/>
      </w:pPr>
    </w:lvl>
    <w:lvl w:ilvl="5" w:tplc="24FAE66A" w:tentative="1">
      <w:start w:val="1"/>
      <w:numFmt w:val="lowerRoman"/>
      <w:lvlText w:val="%6."/>
      <w:lvlJc w:val="right"/>
      <w:pPr>
        <w:tabs>
          <w:tab w:val="num" w:pos="4320"/>
        </w:tabs>
        <w:ind w:left="4320" w:hanging="180"/>
      </w:pPr>
    </w:lvl>
    <w:lvl w:ilvl="6" w:tplc="23E2FAA0" w:tentative="1">
      <w:start w:val="1"/>
      <w:numFmt w:val="decimal"/>
      <w:lvlText w:val="%7."/>
      <w:lvlJc w:val="left"/>
      <w:pPr>
        <w:tabs>
          <w:tab w:val="num" w:pos="5040"/>
        </w:tabs>
        <w:ind w:left="5040" w:hanging="360"/>
      </w:pPr>
    </w:lvl>
    <w:lvl w:ilvl="7" w:tplc="5F28160C" w:tentative="1">
      <w:start w:val="1"/>
      <w:numFmt w:val="lowerLetter"/>
      <w:lvlText w:val="%8."/>
      <w:lvlJc w:val="left"/>
      <w:pPr>
        <w:tabs>
          <w:tab w:val="num" w:pos="5760"/>
        </w:tabs>
        <w:ind w:left="5760" w:hanging="360"/>
      </w:pPr>
    </w:lvl>
    <w:lvl w:ilvl="8" w:tplc="45867AEA" w:tentative="1">
      <w:start w:val="1"/>
      <w:numFmt w:val="lowerRoman"/>
      <w:lvlText w:val="%9."/>
      <w:lvlJc w:val="right"/>
      <w:pPr>
        <w:tabs>
          <w:tab w:val="num" w:pos="6480"/>
        </w:tabs>
        <w:ind w:left="6480" w:hanging="180"/>
      </w:pPr>
    </w:lvl>
  </w:abstractNum>
  <w:abstractNum w:abstractNumId="35" w15:restartNumberingAfterBreak="0">
    <w:nsid w:val="494F0D38"/>
    <w:multiLevelType w:val="multilevel"/>
    <w:tmpl w:val="3056DAFC"/>
    <w:lvl w:ilvl="0">
      <w:start w:val="4"/>
      <w:numFmt w:val="decimal"/>
      <w:lvlText w:val="%1."/>
      <w:lvlJc w:val="left"/>
      <w:pPr>
        <w:tabs>
          <w:tab w:val="num" w:pos="930"/>
        </w:tabs>
        <w:ind w:left="930" w:hanging="570"/>
      </w:pPr>
      <w:rPr>
        <w:rFonts w:hint="default"/>
      </w:rPr>
    </w:lvl>
    <w:lvl w:ilvl="1">
      <w:start w:val="1"/>
      <w:numFmt w:val="decimal"/>
      <w:isLgl/>
      <w:lvlText w:val="%1.%2"/>
      <w:lvlJc w:val="left"/>
      <w:pPr>
        <w:tabs>
          <w:tab w:val="num" w:pos="1137"/>
        </w:tabs>
        <w:ind w:left="1137" w:hanging="57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36" w15:restartNumberingAfterBreak="0">
    <w:nsid w:val="4B5137A2"/>
    <w:multiLevelType w:val="hybridMultilevel"/>
    <w:tmpl w:val="9DB01212"/>
    <w:lvl w:ilvl="0" w:tplc="37D8E910">
      <w:start w:val="1"/>
      <w:numFmt w:val="lowerLetter"/>
      <w:lvlText w:val="(%1)"/>
      <w:lvlJc w:val="left"/>
      <w:pPr>
        <w:tabs>
          <w:tab w:val="num" w:pos="930"/>
        </w:tabs>
        <w:ind w:left="930" w:hanging="570"/>
      </w:pPr>
      <w:rPr>
        <w:rFonts w:hint="default"/>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37" w15:restartNumberingAfterBreak="0">
    <w:nsid w:val="4C006446"/>
    <w:multiLevelType w:val="multilevel"/>
    <w:tmpl w:val="A82C0F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D393FE2"/>
    <w:multiLevelType w:val="hybridMultilevel"/>
    <w:tmpl w:val="C6E49C1C"/>
    <w:lvl w:ilvl="0" w:tplc="963012CE">
      <w:start w:val="1"/>
      <w:numFmt w:val="bullet"/>
      <w:lvlText w:val=""/>
      <w:lvlJc w:val="left"/>
      <w:pPr>
        <w:ind w:left="777" w:hanging="360"/>
      </w:pPr>
      <w:rPr>
        <w:rFonts w:ascii="Wingdings" w:hAnsi="Wingdings" w:hint="default"/>
        <w:sz w:val="36"/>
        <w:szCs w:val="3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4F065362"/>
    <w:multiLevelType w:val="hybridMultilevel"/>
    <w:tmpl w:val="2E086B46"/>
    <w:lvl w:ilvl="0" w:tplc="1409000B">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0" w15:restartNumberingAfterBreak="0">
    <w:nsid w:val="576C10FA"/>
    <w:multiLevelType w:val="hybridMultilevel"/>
    <w:tmpl w:val="136427E4"/>
    <w:lvl w:ilvl="0" w:tplc="14090001">
      <w:start w:val="1"/>
      <w:numFmt w:val="bullet"/>
      <w:lvlText w:val=""/>
      <w:lvlJc w:val="left"/>
      <w:pPr>
        <w:tabs>
          <w:tab w:val="num" w:pos="927"/>
        </w:tabs>
        <w:ind w:left="927" w:hanging="360"/>
      </w:pPr>
      <w:rPr>
        <w:rFonts w:ascii="Symbol" w:hAnsi="Symbol" w:hint="default"/>
      </w:rPr>
    </w:lvl>
    <w:lvl w:ilvl="1" w:tplc="14090003" w:tentative="1">
      <w:start w:val="1"/>
      <w:numFmt w:val="bullet"/>
      <w:lvlText w:val="o"/>
      <w:lvlJc w:val="left"/>
      <w:pPr>
        <w:tabs>
          <w:tab w:val="num" w:pos="1647"/>
        </w:tabs>
        <w:ind w:left="1647" w:hanging="360"/>
      </w:pPr>
      <w:rPr>
        <w:rFonts w:ascii="Courier New" w:hAnsi="Courier New" w:cs="Courier New" w:hint="default"/>
      </w:rPr>
    </w:lvl>
    <w:lvl w:ilvl="2" w:tplc="14090005" w:tentative="1">
      <w:start w:val="1"/>
      <w:numFmt w:val="bullet"/>
      <w:lvlText w:val=""/>
      <w:lvlJc w:val="left"/>
      <w:pPr>
        <w:tabs>
          <w:tab w:val="num" w:pos="2367"/>
        </w:tabs>
        <w:ind w:left="2367" w:hanging="360"/>
      </w:pPr>
      <w:rPr>
        <w:rFonts w:ascii="Wingdings" w:hAnsi="Wingdings" w:hint="default"/>
      </w:rPr>
    </w:lvl>
    <w:lvl w:ilvl="3" w:tplc="14090001" w:tentative="1">
      <w:start w:val="1"/>
      <w:numFmt w:val="bullet"/>
      <w:lvlText w:val=""/>
      <w:lvlJc w:val="left"/>
      <w:pPr>
        <w:tabs>
          <w:tab w:val="num" w:pos="3087"/>
        </w:tabs>
        <w:ind w:left="3087" w:hanging="360"/>
      </w:pPr>
      <w:rPr>
        <w:rFonts w:ascii="Symbol" w:hAnsi="Symbol" w:hint="default"/>
      </w:rPr>
    </w:lvl>
    <w:lvl w:ilvl="4" w:tplc="14090003" w:tentative="1">
      <w:start w:val="1"/>
      <w:numFmt w:val="bullet"/>
      <w:lvlText w:val="o"/>
      <w:lvlJc w:val="left"/>
      <w:pPr>
        <w:tabs>
          <w:tab w:val="num" w:pos="3807"/>
        </w:tabs>
        <w:ind w:left="3807" w:hanging="360"/>
      </w:pPr>
      <w:rPr>
        <w:rFonts w:ascii="Courier New" w:hAnsi="Courier New" w:cs="Courier New" w:hint="default"/>
      </w:rPr>
    </w:lvl>
    <w:lvl w:ilvl="5" w:tplc="14090005" w:tentative="1">
      <w:start w:val="1"/>
      <w:numFmt w:val="bullet"/>
      <w:lvlText w:val=""/>
      <w:lvlJc w:val="left"/>
      <w:pPr>
        <w:tabs>
          <w:tab w:val="num" w:pos="4527"/>
        </w:tabs>
        <w:ind w:left="4527" w:hanging="360"/>
      </w:pPr>
      <w:rPr>
        <w:rFonts w:ascii="Wingdings" w:hAnsi="Wingdings" w:hint="default"/>
      </w:rPr>
    </w:lvl>
    <w:lvl w:ilvl="6" w:tplc="14090001" w:tentative="1">
      <w:start w:val="1"/>
      <w:numFmt w:val="bullet"/>
      <w:lvlText w:val=""/>
      <w:lvlJc w:val="left"/>
      <w:pPr>
        <w:tabs>
          <w:tab w:val="num" w:pos="5247"/>
        </w:tabs>
        <w:ind w:left="5247" w:hanging="360"/>
      </w:pPr>
      <w:rPr>
        <w:rFonts w:ascii="Symbol" w:hAnsi="Symbol" w:hint="default"/>
      </w:rPr>
    </w:lvl>
    <w:lvl w:ilvl="7" w:tplc="14090003" w:tentative="1">
      <w:start w:val="1"/>
      <w:numFmt w:val="bullet"/>
      <w:lvlText w:val="o"/>
      <w:lvlJc w:val="left"/>
      <w:pPr>
        <w:tabs>
          <w:tab w:val="num" w:pos="5967"/>
        </w:tabs>
        <w:ind w:left="5967" w:hanging="360"/>
      </w:pPr>
      <w:rPr>
        <w:rFonts w:ascii="Courier New" w:hAnsi="Courier New" w:cs="Courier New" w:hint="default"/>
      </w:rPr>
    </w:lvl>
    <w:lvl w:ilvl="8" w:tplc="14090005" w:tentative="1">
      <w:start w:val="1"/>
      <w:numFmt w:val="bullet"/>
      <w:lvlText w:val=""/>
      <w:lvlJc w:val="left"/>
      <w:pPr>
        <w:tabs>
          <w:tab w:val="num" w:pos="6687"/>
        </w:tabs>
        <w:ind w:left="6687" w:hanging="360"/>
      </w:pPr>
      <w:rPr>
        <w:rFonts w:ascii="Wingdings" w:hAnsi="Wingdings" w:hint="default"/>
      </w:rPr>
    </w:lvl>
  </w:abstractNum>
  <w:abstractNum w:abstractNumId="41" w15:restartNumberingAfterBreak="0">
    <w:nsid w:val="58A20A0F"/>
    <w:multiLevelType w:val="multilevel"/>
    <w:tmpl w:val="5346145C"/>
    <w:lvl w:ilvl="0">
      <w:start w:val="1"/>
      <w:numFmt w:val="bullet"/>
      <w:pStyle w:val="Bulletfloatdot"/>
      <w:lvlText w:val=""/>
      <w:lvlJc w:val="left"/>
      <w:pPr>
        <w:tabs>
          <w:tab w:val="num" w:pos="1211"/>
        </w:tabs>
        <w:ind w:left="1134" w:hanging="283"/>
      </w:pPr>
      <w:rPr>
        <w:rFonts w:ascii="Symbol" w:hAnsi="Symbol" w:hint="default"/>
        <w:color w:val="FF9900"/>
        <w:sz w:val="20"/>
      </w:rPr>
    </w:lvl>
    <w:lvl w:ilvl="1">
      <w:numFmt w:val="bullet"/>
      <w:lvlText w:val="-"/>
      <w:lvlJc w:val="left"/>
      <w:pPr>
        <w:tabs>
          <w:tab w:val="num" w:pos="1440"/>
        </w:tabs>
        <w:ind w:left="1364" w:hanging="284"/>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BF33274"/>
    <w:multiLevelType w:val="multilevel"/>
    <w:tmpl w:val="5F9C498A"/>
    <w:lvl w:ilvl="0">
      <w:start w:val="1"/>
      <w:numFmt w:val="bullet"/>
      <w:pStyle w:val="Bulletmdia"/>
      <w:lvlText w:val=""/>
      <w:lvlJc w:val="left"/>
      <w:pPr>
        <w:tabs>
          <w:tab w:val="num" w:pos="360"/>
        </w:tabs>
        <w:ind w:left="284" w:hanging="284"/>
      </w:pPr>
      <w:rPr>
        <w:rFonts w:ascii="Symbol" w:hAnsi="Symbol" w:hint="default"/>
        <w:color w:val="003366"/>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DC7F09"/>
    <w:multiLevelType w:val="hybridMultilevel"/>
    <w:tmpl w:val="A962896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62B876FB"/>
    <w:multiLevelType w:val="multilevel"/>
    <w:tmpl w:val="D7022474"/>
    <w:lvl w:ilvl="0">
      <w:start w:val="1"/>
      <w:numFmt w:val="bullet"/>
      <w:pStyle w:val="Bulletmdot"/>
      <w:lvlText w:val=""/>
      <w:lvlJc w:val="left"/>
      <w:pPr>
        <w:tabs>
          <w:tab w:val="num" w:pos="360"/>
        </w:tabs>
        <w:ind w:left="284" w:hanging="284"/>
      </w:pPr>
      <w:rPr>
        <w:rFonts w:ascii="Symbol" w:hAnsi="Symbol" w:hint="default"/>
        <w:color w:val="FF9900"/>
        <w:sz w:val="20"/>
      </w:rPr>
    </w:lvl>
    <w:lvl w:ilvl="1">
      <w:start w:val="1"/>
      <w:numFmt w:val="bullet"/>
      <w:lvlText w:val=""/>
      <w:lvlJc w:val="left"/>
      <w:pPr>
        <w:tabs>
          <w:tab w:val="num" w:pos="360"/>
        </w:tabs>
        <w:ind w:left="284" w:hanging="284"/>
      </w:pPr>
      <w:rPr>
        <w:rFonts w:ascii="Webdings" w:hAnsi="Webdings" w:hint="default"/>
        <w:color w:val="FF9900"/>
        <w:sz w:val="20"/>
      </w:rPr>
    </w:lvl>
    <w:lvl w:ilvl="2">
      <w:start w:val="1"/>
      <w:numFmt w:val="bullet"/>
      <w:lvlText w:val=""/>
      <w:lvlJc w:val="left"/>
      <w:pPr>
        <w:tabs>
          <w:tab w:val="num" w:pos="360"/>
        </w:tabs>
        <w:ind w:left="284" w:hanging="284"/>
      </w:pPr>
      <w:rPr>
        <w:rFonts w:ascii="Wingdings" w:hAnsi="Wingdings" w:hint="default"/>
        <w:color w:val="800000"/>
        <w:sz w:val="20"/>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27574C"/>
    <w:multiLevelType w:val="hybridMultilevel"/>
    <w:tmpl w:val="CA92D310"/>
    <w:lvl w:ilvl="0" w:tplc="80768DAE">
      <w:start w:val="1"/>
      <w:numFmt w:val="bullet"/>
      <w:lvlText w:val=""/>
      <w:lvlJc w:val="left"/>
      <w:pPr>
        <w:tabs>
          <w:tab w:val="num" w:pos="1211"/>
        </w:tabs>
        <w:ind w:left="1134" w:hanging="283"/>
      </w:pPr>
      <w:rPr>
        <w:rFonts w:ascii="Wingdings" w:hAnsi="Wingdings" w:hint="default"/>
      </w:rPr>
    </w:lvl>
    <w:lvl w:ilvl="1" w:tplc="21702150" w:tentative="1">
      <w:start w:val="1"/>
      <w:numFmt w:val="bullet"/>
      <w:lvlText w:val="o"/>
      <w:lvlJc w:val="left"/>
      <w:pPr>
        <w:tabs>
          <w:tab w:val="num" w:pos="2291"/>
        </w:tabs>
        <w:ind w:left="2291" w:hanging="360"/>
      </w:pPr>
      <w:rPr>
        <w:rFonts w:ascii="Courier New" w:hAnsi="Courier New" w:hint="default"/>
      </w:rPr>
    </w:lvl>
    <w:lvl w:ilvl="2" w:tplc="3E60726A" w:tentative="1">
      <w:start w:val="1"/>
      <w:numFmt w:val="bullet"/>
      <w:lvlText w:val=""/>
      <w:lvlJc w:val="left"/>
      <w:pPr>
        <w:tabs>
          <w:tab w:val="num" w:pos="3011"/>
        </w:tabs>
        <w:ind w:left="3011" w:hanging="360"/>
      </w:pPr>
      <w:rPr>
        <w:rFonts w:ascii="Wingdings" w:hAnsi="Wingdings" w:hint="default"/>
      </w:rPr>
    </w:lvl>
    <w:lvl w:ilvl="3" w:tplc="AAE83550" w:tentative="1">
      <w:start w:val="1"/>
      <w:numFmt w:val="bullet"/>
      <w:lvlText w:val=""/>
      <w:lvlJc w:val="left"/>
      <w:pPr>
        <w:tabs>
          <w:tab w:val="num" w:pos="3731"/>
        </w:tabs>
        <w:ind w:left="3731" w:hanging="360"/>
      </w:pPr>
      <w:rPr>
        <w:rFonts w:ascii="Symbol" w:hAnsi="Symbol" w:hint="default"/>
      </w:rPr>
    </w:lvl>
    <w:lvl w:ilvl="4" w:tplc="8DC2B008" w:tentative="1">
      <w:start w:val="1"/>
      <w:numFmt w:val="bullet"/>
      <w:lvlText w:val="o"/>
      <w:lvlJc w:val="left"/>
      <w:pPr>
        <w:tabs>
          <w:tab w:val="num" w:pos="4451"/>
        </w:tabs>
        <w:ind w:left="4451" w:hanging="360"/>
      </w:pPr>
      <w:rPr>
        <w:rFonts w:ascii="Courier New" w:hAnsi="Courier New" w:hint="default"/>
      </w:rPr>
    </w:lvl>
    <w:lvl w:ilvl="5" w:tplc="AC06E33E" w:tentative="1">
      <w:start w:val="1"/>
      <w:numFmt w:val="bullet"/>
      <w:lvlText w:val=""/>
      <w:lvlJc w:val="left"/>
      <w:pPr>
        <w:tabs>
          <w:tab w:val="num" w:pos="5171"/>
        </w:tabs>
        <w:ind w:left="5171" w:hanging="360"/>
      </w:pPr>
      <w:rPr>
        <w:rFonts w:ascii="Wingdings" w:hAnsi="Wingdings" w:hint="default"/>
      </w:rPr>
    </w:lvl>
    <w:lvl w:ilvl="6" w:tplc="4DF4E5C4" w:tentative="1">
      <w:start w:val="1"/>
      <w:numFmt w:val="bullet"/>
      <w:lvlText w:val=""/>
      <w:lvlJc w:val="left"/>
      <w:pPr>
        <w:tabs>
          <w:tab w:val="num" w:pos="5891"/>
        </w:tabs>
        <w:ind w:left="5891" w:hanging="360"/>
      </w:pPr>
      <w:rPr>
        <w:rFonts w:ascii="Symbol" w:hAnsi="Symbol" w:hint="default"/>
      </w:rPr>
    </w:lvl>
    <w:lvl w:ilvl="7" w:tplc="56DA4134" w:tentative="1">
      <w:start w:val="1"/>
      <w:numFmt w:val="bullet"/>
      <w:lvlText w:val="o"/>
      <w:lvlJc w:val="left"/>
      <w:pPr>
        <w:tabs>
          <w:tab w:val="num" w:pos="6611"/>
        </w:tabs>
        <w:ind w:left="6611" w:hanging="360"/>
      </w:pPr>
      <w:rPr>
        <w:rFonts w:ascii="Courier New" w:hAnsi="Courier New" w:hint="default"/>
      </w:rPr>
    </w:lvl>
    <w:lvl w:ilvl="8" w:tplc="CCCEB66C" w:tentative="1">
      <w:start w:val="1"/>
      <w:numFmt w:val="bullet"/>
      <w:lvlText w:val=""/>
      <w:lvlJc w:val="left"/>
      <w:pPr>
        <w:tabs>
          <w:tab w:val="num" w:pos="7331"/>
        </w:tabs>
        <w:ind w:left="7331" w:hanging="360"/>
      </w:pPr>
      <w:rPr>
        <w:rFonts w:ascii="Wingdings" w:hAnsi="Wingdings" w:hint="default"/>
      </w:rPr>
    </w:lvl>
  </w:abstractNum>
  <w:abstractNum w:abstractNumId="46" w15:restartNumberingAfterBreak="0">
    <w:nsid w:val="6A214892"/>
    <w:multiLevelType w:val="hybridMultilevel"/>
    <w:tmpl w:val="A82C0F32"/>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6B002195"/>
    <w:multiLevelType w:val="hybridMultilevel"/>
    <w:tmpl w:val="0EB485B2"/>
    <w:lvl w:ilvl="0" w:tplc="E54AF380">
      <w:start w:val="2"/>
      <w:numFmt w:val="bullet"/>
      <w:lvlText w:val="-"/>
      <w:lvlJc w:val="left"/>
      <w:pPr>
        <w:tabs>
          <w:tab w:val="num" w:pos="1140"/>
        </w:tabs>
        <w:ind w:left="1140" w:hanging="570"/>
      </w:pPr>
      <w:rPr>
        <w:rFonts w:ascii="Arial" w:eastAsia="Times New Roman" w:hAnsi="Arial" w:cs="Arial" w:hint="default"/>
      </w:rPr>
    </w:lvl>
    <w:lvl w:ilvl="1" w:tplc="14090003" w:tentative="1">
      <w:start w:val="1"/>
      <w:numFmt w:val="bullet"/>
      <w:lvlText w:val="o"/>
      <w:lvlJc w:val="left"/>
      <w:pPr>
        <w:tabs>
          <w:tab w:val="num" w:pos="1650"/>
        </w:tabs>
        <w:ind w:left="1650" w:hanging="360"/>
      </w:pPr>
      <w:rPr>
        <w:rFonts w:ascii="Courier New" w:hAnsi="Courier New" w:cs="Courier New" w:hint="default"/>
      </w:rPr>
    </w:lvl>
    <w:lvl w:ilvl="2" w:tplc="14090005" w:tentative="1">
      <w:start w:val="1"/>
      <w:numFmt w:val="bullet"/>
      <w:lvlText w:val=""/>
      <w:lvlJc w:val="left"/>
      <w:pPr>
        <w:tabs>
          <w:tab w:val="num" w:pos="2370"/>
        </w:tabs>
        <w:ind w:left="2370" w:hanging="360"/>
      </w:pPr>
      <w:rPr>
        <w:rFonts w:ascii="Wingdings" w:hAnsi="Wingdings" w:hint="default"/>
      </w:rPr>
    </w:lvl>
    <w:lvl w:ilvl="3" w:tplc="14090001" w:tentative="1">
      <w:start w:val="1"/>
      <w:numFmt w:val="bullet"/>
      <w:lvlText w:val=""/>
      <w:lvlJc w:val="left"/>
      <w:pPr>
        <w:tabs>
          <w:tab w:val="num" w:pos="3090"/>
        </w:tabs>
        <w:ind w:left="3090" w:hanging="360"/>
      </w:pPr>
      <w:rPr>
        <w:rFonts w:ascii="Symbol" w:hAnsi="Symbol" w:hint="default"/>
      </w:rPr>
    </w:lvl>
    <w:lvl w:ilvl="4" w:tplc="14090003" w:tentative="1">
      <w:start w:val="1"/>
      <w:numFmt w:val="bullet"/>
      <w:lvlText w:val="o"/>
      <w:lvlJc w:val="left"/>
      <w:pPr>
        <w:tabs>
          <w:tab w:val="num" w:pos="3810"/>
        </w:tabs>
        <w:ind w:left="3810" w:hanging="360"/>
      </w:pPr>
      <w:rPr>
        <w:rFonts w:ascii="Courier New" w:hAnsi="Courier New" w:cs="Courier New" w:hint="default"/>
      </w:rPr>
    </w:lvl>
    <w:lvl w:ilvl="5" w:tplc="14090005" w:tentative="1">
      <w:start w:val="1"/>
      <w:numFmt w:val="bullet"/>
      <w:lvlText w:val=""/>
      <w:lvlJc w:val="left"/>
      <w:pPr>
        <w:tabs>
          <w:tab w:val="num" w:pos="4530"/>
        </w:tabs>
        <w:ind w:left="4530" w:hanging="360"/>
      </w:pPr>
      <w:rPr>
        <w:rFonts w:ascii="Wingdings" w:hAnsi="Wingdings" w:hint="default"/>
      </w:rPr>
    </w:lvl>
    <w:lvl w:ilvl="6" w:tplc="14090001" w:tentative="1">
      <w:start w:val="1"/>
      <w:numFmt w:val="bullet"/>
      <w:lvlText w:val=""/>
      <w:lvlJc w:val="left"/>
      <w:pPr>
        <w:tabs>
          <w:tab w:val="num" w:pos="5250"/>
        </w:tabs>
        <w:ind w:left="5250" w:hanging="360"/>
      </w:pPr>
      <w:rPr>
        <w:rFonts w:ascii="Symbol" w:hAnsi="Symbol" w:hint="default"/>
      </w:rPr>
    </w:lvl>
    <w:lvl w:ilvl="7" w:tplc="14090003" w:tentative="1">
      <w:start w:val="1"/>
      <w:numFmt w:val="bullet"/>
      <w:lvlText w:val="o"/>
      <w:lvlJc w:val="left"/>
      <w:pPr>
        <w:tabs>
          <w:tab w:val="num" w:pos="5970"/>
        </w:tabs>
        <w:ind w:left="5970" w:hanging="360"/>
      </w:pPr>
      <w:rPr>
        <w:rFonts w:ascii="Courier New" w:hAnsi="Courier New" w:cs="Courier New" w:hint="default"/>
      </w:rPr>
    </w:lvl>
    <w:lvl w:ilvl="8" w:tplc="14090005" w:tentative="1">
      <w:start w:val="1"/>
      <w:numFmt w:val="bullet"/>
      <w:lvlText w:val=""/>
      <w:lvlJc w:val="left"/>
      <w:pPr>
        <w:tabs>
          <w:tab w:val="num" w:pos="6690"/>
        </w:tabs>
        <w:ind w:left="6690" w:hanging="360"/>
      </w:pPr>
      <w:rPr>
        <w:rFonts w:ascii="Wingdings" w:hAnsi="Wingdings" w:hint="default"/>
      </w:rPr>
    </w:lvl>
  </w:abstractNum>
  <w:abstractNum w:abstractNumId="48" w15:restartNumberingAfterBreak="0">
    <w:nsid w:val="6E033E9E"/>
    <w:multiLevelType w:val="multilevel"/>
    <w:tmpl w:val="A316ECE2"/>
    <w:lvl w:ilvl="0">
      <w:start w:val="1"/>
      <w:numFmt w:val="bullet"/>
      <w:pStyle w:val="Bulletfloatdia"/>
      <w:lvlText w:val=""/>
      <w:lvlJc w:val="left"/>
      <w:pPr>
        <w:tabs>
          <w:tab w:val="num" w:pos="1211"/>
        </w:tabs>
        <w:ind w:left="1135" w:hanging="284"/>
      </w:pPr>
      <w:rPr>
        <w:rFonts w:ascii="Symbol" w:hAnsi="Symbol" w:hint="default"/>
        <w:color w:val="003366"/>
        <w:sz w:val="16"/>
      </w:rPr>
    </w:lvl>
    <w:lvl w:ilvl="1">
      <w:start w:val="1"/>
      <w:numFmt w:val="bullet"/>
      <w:lvlText w:val=""/>
      <w:lvlJc w:val="left"/>
      <w:pPr>
        <w:tabs>
          <w:tab w:val="num" w:pos="1440"/>
        </w:tabs>
        <w:ind w:left="1364" w:hanging="284"/>
      </w:pPr>
      <w:rPr>
        <w:rFonts w:ascii="Wingdings" w:hAnsi="Wingdings" w:hint="default"/>
        <w:color w:val="800000"/>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E894E15"/>
    <w:multiLevelType w:val="multilevel"/>
    <w:tmpl w:val="A60EF962"/>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1140"/>
        </w:tabs>
        <w:ind w:left="1140" w:hanging="57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50" w15:restartNumberingAfterBreak="0">
    <w:nsid w:val="717E33D5"/>
    <w:multiLevelType w:val="hybridMultilevel"/>
    <w:tmpl w:val="76725F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A445D44"/>
    <w:multiLevelType w:val="singleLevel"/>
    <w:tmpl w:val="F6A81ADC"/>
    <w:lvl w:ilvl="0">
      <w:start w:val="1"/>
      <w:numFmt w:val="bullet"/>
      <w:lvlText w:val=""/>
      <w:lvlJc w:val="left"/>
      <w:pPr>
        <w:tabs>
          <w:tab w:val="num" w:pos="567"/>
        </w:tabs>
        <w:ind w:left="567" w:hanging="567"/>
      </w:pPr>
      <w:rPr>
        <w:rFonts w:ascii="Wingdings" w:hAnsi="Wingdings" w:hint="default"/>
        <w:b w:val="0"/>
        <w:i w:val="0"/>
        <w:sz w:val="20"/>
      </w:rPr>
    </w:lvl>
  </w:abstractNum>
  <w:abstractNum w:abstractNumId="52" w15:restartNumberingAfterBreak="0">
    <w:nsid w:val="7C45308D"/>
    <w:multiLevelType w:val="multilevel"/>
    <w:tmpl w:val="7B18C770"/>
    <w:lvl w:ilvl="0">
      <w:start w:val="1"/>
      <w:numFmt w:val="bullet"/>
      <w:pStyle w:val="Bulletmblok"/>
      <w:lvlText w:val=""/>
      <w:lvlJc w:val="left"/>
      <w:pPr>
        <w:tabs>
          <w:tab w:val="num" w:pos="360"/>
        </w:tabs>
        <w:ind w:left="284" w:hanging="284"/>
      </w:pPr>
      <w:rPr>
        <w:rFonts w:ascii="Webdings" w:hAnsi="Webdings" w:hint="default"/>
        <w:color w:val="800000"/>
        <w:sz w:val="16"/>
      </w:rPr>
    </w:lvl>
    <w:lvl w:ilvl="1">
      <w:start w:val="1"/>
      <w:numFmt w:val="bullet"/>
      <w:lvlText w:val=""/>
      <w:lvlJc w:val="left"/>
      <w:pPr>
        <w:tabs>
          <w:tab w:val="num" w:pos="360"/>
        </w:tabs>
        <w:ind w:left="284" w:hanging="284"/>
      </w:pPr>
      <w:rPr>
        <w:rFonts w:ascii="Webdings" w:hAnsi="Webdings" w:hint="default"/>
        <w:color w:val="FF9900"/>
        <w:sz w:val="20"/>
      </w:rPr>
    </w:lvl>
    <w:lvl w:ilvl="2">
      <w:start w:val="1"/>
      <w:numFmt w:val="bullet"/>
      <w:lvlText w:val=""/>
      <w:lvlJc w:val="left"/>
      <w:pPr>
        <w:tabs>
          <w:tab w:val="num" w:pos="360"/>
        </w:tabs>
        <w:ind w:left="284" w:hanging="284"/>
      </w:pPr>
      <w:rPr>
        <w:rFonts w:ascii="Wingdings" w:hAnsi="Wingdings" w:hint="default"/>
        <w:color w:val="800000"/>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2661AD"/>
    <w:multiLevelType w:val="hybridMultilevel"/>
    <w:tmpl w:val="D5801E7A"/>
    <w:lvl w:ilvl="0" w:tplc="F71A67CE">
      <w:start w:val="1"/>
      <w:numFmt w:val="bullet"/>
      <w:lvlText w:val=""/>
      <w:lvlJc w:val="left"/>
      <w:pPr>
        <w:tabs>
          <w:tab w:val="num" w:pos="360"/>
        </w:tabs>
        <w:ind w:left="284" w:hanging="284"/>
      </w:pPr>
      <w:rPr>
        <w:rFonts w:ascii="Wingdings" w:hAnsi="Wingdings" w:hint="default"/>
      </w:rPr>
    </w:lvl>
    <w:lvl w:ilvl="1" w:tplc="B448E14C" w:tentative="1">
      <w:start w:val="1"/>
      <w:numFmt w:val="bullet"/>
      <w:lvlText w:val="o"/>
      <w:lvlJc w:val="left"/>
      <w:pPr>
        <w:tabs>
          <w:tab w:val="num" w:pos="2291"/>
        </w:tabs>
        <w:ind w:left="2291" w:hanging="360"/>
      </w:pPr>
      <w:rPr>
        <w:rFonts w:ascii="Courier New" w:hAnsi="Courier New" w:hint="default"/>
      </w:rPr>
    </w:lvl>
    <w:lvl w:ilvl="2" w:tplc="AD809BFE" w:tentative="1">
      <w:start w:val="1"/>
      <w:numFmt w:val="bullet"/>
      <w:lvlText w:val=""/>
      <w:lvlJc w:val="left"/>
      <w:pPr>
        <w:tabs>
          <w:tab w:val="num" w:pos="3011"/>
        </w:tabs>
        <w:ind w:left="3011" w:hanging="360"/>
      </w:pPr>
      <w:rPr>
        <w:rFonts w:ascii="Wingdings" w:hAnsi="Wingdings" w:hint="default"/>
      </w:rPr>
    </w:lvl>
    <w:lvl w:ilvl="3" w:tplc="C7D4CC8C" w:tentative="1">
      <w:start w:val="1"/>
      <w:numFmt w:val="bullet"/>
      <w:lvlText w:val=""/>
      <w:lvlJc w:val="left"/>
      <w:pPr>
        <w:tabs>
          <w:tab w:val="num" w:pos="3731"/>
        </w:tabs>
        <w:ind w:left="3731" w:hanging="360"/>
      </w:pPr>
      <w:rPr>
        <w:rFonts w:ascii="Symbol" w:hAnsi="Symbol" w:hint="default"/>
      </w:rPr>
    </w:lvl>
    <w:lvl w:ilvl="4" w:tplc="BEF43416" w:tentative="1">
      <w:start w:val="1"/>
      <w:numFmt w:val="bullet"/>
      <w:lvlText w:val="o"/>
      <w:lvlJc w:val="left"/>
      <w:pPr>
        <w:tabs>
          <w:tab w:val="num" w:pos="4451"/>
        </w:tabs>
        <w:ind w:left="4451" w:hanging="360"/>
      </w:pPr>
      <w:rPr>
        <w:rFonts w:ascii="Courier New" w:hAnsi="Courier New" w:hint="default"/>
      </w:rPr>
    </w:lvl>
    <w:lvl w:ilvl="5" w:tplc="85F698A0" w:tentative="1">
      <w:start w:val="1"/>
      <w:numFmt w:val="bullet"/>
      <w:lvlText w:val=""/>
      <w:lvlJc w:val="left"/>
      <w:pPr>
        <w:tabs>
          <w:tab w:val="num" w:pos="5171"/>
        </w:tabs>
        <w:ind w:left="5171" w:hanging="360"/>
      </w:pPr>
      <w:rPr>
        <w:rFonts w:ascii="Wingdings" w:hAnsi="Wingdings" w:hint="default"/>
      </w:rPr>
    </w:lvl>
    <w:lvl w:ilvl="6" w:tplc="B360FA4E" w:tentative="1">
      <w:start w:val="1"/>
      <w:numFmt w:val="bullet"/>
      <w:lvlText w:val=""/>
      <w:lvlJc w:val="left"/>
      <w:pPr>
        <w:tabs>
          <w:tab w:val="num" w:pos="5891"/>
        </w:tabs>
        <w:ind w:left="5891" w:hanging="360"/>
      </w:pPr>
      <w:rPr>
        <w:rFonts w:ascii="Symbol" w:hAnsi="Symbol" w:hint="default"/>
      </w:rPr>
    </w:lvl>
    <w:lvl w:ilvl="7" w:tplc="46E2DE4C" w:tentative="1">
      <w:start w:val="1"/>
      <w:numFmt w:val="bullet"/>
      <w:lvlText w:val="o"/>
      <w:lvlJc w:val="left"/>
      <w:pPr>
        <w:tabs>
          <w:tab w:val="num" w:pos="6611"/>
        </w:tabs>
        <w:ind w:left="6611" w:hanging="360"/>
      </w:pPr>
      <w:rPr>
        <w:rFonts w:ascii="Courier New" w:hAnsi="Courier New" w:hint="default"/>
      </w:rPr>
    </w:lvl>
    <w:lvl w:ilvl="8" w:tplc="CD220C66" w:tentative="1">
      <w:start w:val="1"/>
      <w:numFmt w:val="bullet"/>
      <w:lvlText w:val=""/>
      <w:lvlJc w:val="left"/>
      <w:pPr>
        <w:tabs>
          <w:tab w:val="num" w:pos="7331"/>
        </w:tabs>
        <w:ind w:left="7331" w:hanging="360"/>
      </w:pPr>
      <w:rPr>
        <w:rFonts w:ascii="Wingdings" w:hAnsi="Wingdings" w:hint="default"/>
      </w:rPr>
    </w:lvl>
  </w:abstractNum>
  <w:num w:numId="1">
    <w:abstractNumId w:val="51"/>
  </w:num>
  <w:num w:numId="2">
    <w:abstractNumId w:val="3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48"/>
  </w:num>
  <w:num w:numId="15">
    <w:abstractNumId w:val="41"/>
  </w:num>
  <w:num w:numId="16">
    <w:abstractNumId w:val="52"/>
  </w:num>
  <w:num w:numId="17">
    <w:abstractNumId w:val="42"/>
  </w:num>
  <w:num w:numId="18">
    <w:abstractNumId w:val="44"/>
  </w:num>
  <w:num w:numId="19">
    <w:abstractNumId w:val="23"/>
  </w:num>
  <w:num w:numId="20">
    <w:abstractNumId w:val="53"/>
  </w:num>
  <w:num w:numId="21">
    <w:abstractNumId w:val="29"/>
  </w:num>
  <w:num w:numId="22">
    <w:abstractNumId w:val="34"/>
  </w:num>
  <w:num w:numId="23">
    <w:abstractNumId w:val="32"/>
  </w:num>
  <w:num w:numId="24">
    <w:abstractNumId w:val="12"/>
  </w:num>
  <w:num w:numId="25">
    <w:abstractNumId w:val="45"/>
  </w:num>
  <w:num w:numId="26">
    <w:abstractNumId w:val="15"/>
  </w:num>
  <w:num w:numId="27">
    <w:abstractNumId w:val="26"/>
  </w:num>
  <w:num w:numId="28">
    <w:abstractNumId w:val="21"/>
  </w:num>
  <w:num w:numId="29">
    <w:abstractNumId w:val="31"/>
  </w:num>
  <w:num w:numId="30">
    <w:abstractNumId w:val="47"/>
  </w:num>
  <w:num w:numId="31">
    <w:abstractNumId w:val="27"/>
  </w:num>
  <w:num w:numId="32">
    <w:abstractNumId w:val="10"/>
  </w:num>
  <w:num w:numId="33">
    <w:abstractNumId w:val="36"/>
  </w:num>
  <w:num w:numId="34">
    <w:abstractNumId w:val="24"/>
  </w:num>
  <w:num w:numId="35">
    <w:abstractNumId w:val="11"/>
  </w:num>
  <w:num w:numId="36">
    <w:abstractNumId w:val="16"/>
  </w:num>
  <w:num w:numId="37">
    <w:abstractNumId w:val="49"/>
  </w:num>
  <w:num w:numId="38">
    <w:abstractNumId w:val="30"/>
  </w:num>
  <w:num w:numId="39">
    <w:abstractNumId w:val="18"/>
  </w:num>
  <w:num w:numId="40">
    <w:abstractNumId w:val="35"/>
  </w:num>
  <w:num w:numId="41">
    <w:abstractNumId w:val="17"/>
  </w:num>
  <w:num w:numId="42">
    <w:abstractNumId w:val="40"/>
  </w:num>
  <w:num w:numId="43">
    <w:abstractNumId w:val="43"/>
  </w:num>
  <w:num w:numId="44">
    <w:abstractNumId w:val="46"/>
  </w:num>
  <w:num w:numId="45">
    <w:abstractNumId w:val="37"/>
  </w:num>
  <w:num w:numId="46">
    <w:abstractNumId w:val="28"/>
  </w:num>
  <w:num w:numId="47">
    <w:abstractNumId w:val="14"/>
  </w:num>
  <w:num w:numId="48">
    <w:abstractNumId w:val="19"/>
  </w:num>
  <w:num w:numId="49">
    <w:abstractNumId w:val="50"/>
  </w:num>
  <w:num w:numId="50">
    <w:abstractNumId w:val="13"/>
  </w:num>
  <w:num w:numId="51">
    <w:abstractNumId w:val="38"/>
  </w:num>
  <w:num w:numId="52">
    <w:abstractNumId w:val="22"/>
  </w:num>
  <w:num w:numId="53">
    <w:abstractNumId w:val="25"/>
  </w:num>
  <w:num w:numId="54">
    <w:abstractNumId w:val="3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Mak">
    <w15:presenceInfo w15:providerId="None" w15:userId="Chris M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drawingGridHorizontalSpacing w:val="110"/>
  <w:drawingGridVerticalSpacing w:val="299"/>
  <w:displayHorizont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0F"/>
    <w:rsid w:val="00002B52"/>
    <w:rsid w:val="0001136B"/>
    <w:rsid w:val="000150F8"/>
    <w:rsid w:val="000C4204"/>
    <w:rsid w:val="000D2A16"/>
    <w:rsid w:val="000E2D28"/>
    <w:rsid w:val="000F1B37"/>
    <w:rsid w:val="00131261"/>
    <w:rsid w:val="001606B8"/>
    <w:rsid w:val="00170198"/>
    <w:rsid w:val="00187E13"/>
    <w:rsid w:val="00197FD7"/>
    <w:rsid w:val="001A5B50"/>
    <w:rsid w:val="001E0F58"/>
    <w:rsid w:val="001F2459"/>
    <w:rsid w:val="001F590F"/>
    <w:rsid w:val="002024BC"/>
    <w:rsid w:val="0022641B"/>
    <w:rsid w:val="00227DC1"/>
    <w:rsid w:val="0023565D"/>
    <w:rsid w:val="002579F2"/>
    <w:rsid w:val="00274573"/>
    <w:rsid w:val="0028758A"/>
    <w:rsid w:val="002961A5"/>
    <w:rsid w:val="002A69FE"/>
    <w:rsid w:val="00314C3B"/>
    <w:rsid w:val="00323932"/>
    <w:rsid w:val="003438BD"/>
    <w:rsid w:val="0035335B"/>
    <w:rsid w:val="00382376"/>
    <w:rsid w:val="003863AA"/>
    <w:rsid w:val="00393BED"/>
    <w:rsid w:val="0039721A"/>
    <w:rsid w:val="003A65C7"/>
    <w:rsid w:val="003B61A2"/>
    <w:rsid w:val="003C6E15"/>
    <w:rsid w:val="003F369D"/>
    <w:rsid w:val="004000EC"/>
    <w:rsid w:val="00416BA5"/>
    <w:rsid w:val="0042734D"/>
    <w:rsid w:val="0046057A"/>
    <w:rsid w:val="004D11FB"/>
    <w:rsid w:val="004D17DC"/>
    <w:rsid w:val="004E6D0A"/>
    <w:rsid w:val="00503B55"/>
    <w:rsid w:val="00524196"/>
    <w:rsid w:val="00536D35"/>
    <w:rsid w:val="005551E9"/>
    <w:rsid w:val="00563BEF"/>
    <w:rsid w:val="00577A0E"/>
    <w:rsid w:val="005A1488"/>
    <w:rsid w:val="005A3AEE"/>
    <w:rsid w:val="005B7F3D"/>
    <w:rsid w:val="005D1DF3"/>
    <w:rsid w:val="005E1573"/>
    <w:rsid w:val="005E6EB5"/>
    <w:rsid w:val="005F1C90"/>
    <w:rsid w:val="00623810"/>
    <w:rsid w:val="0063034C"/>
    <w:rsid w:val="006305BD"/>
    <w:rsid w:val="00637104"/>
    <w:rsid w:val="00637458"/>
    <w:rsid w:val="0064385A"/>
    <w:rsid w:val="00643B98"/>
    <w:rsid w:val="00655D86"/>
    <w:rsid w:val="006608D5"/>
    <w:rsid w:val="00661AAA"/>
    <w:rsid w:val="006920E5"/>
    <w:rsid w:val="00696C94"/>
    <w:rsid w:val="006C59FE"/>
    <w:rsid w:val="006C73DC"/>
    <w:rsid w:val="006D0050"/>
    <w:rsid w:val="006F2347"/>
    <w:rsid w:val="006F3CEA"/>
    <w:rsid w:val="0070492D"/>
    <w:rsid w:val="00731DAA"/>
    <w:rsid w:val="00777517"/>
    <w:rsid w:val="00785AE5"/>
    <w:rsid w:val="00791474"/>
    <w:rsid w:val="007A22B6"/>
    <w:rsid w:val="007C02BE"/>
    <w:rsid w:val="007D2C93"/>
    <w:rsid w:val="008058C4"/>
    <w:rsid w:val="00806779"/>
    <w:rsid w:val="008118DC"/>
    <w:rsid w:val="0082114A"/>
    <w:rsid w:val="00845879"/>
    <w:rsid w:val="0087347F"/>
    <w:rsid w:val="0089792F"/>
    <w:rsid w:val="008C1777"/>
    <w:rsid w:val="008E2FDC"/>
    <w:rsid w:val="008F76E1"/>
    <w:rsid w:val="00905C90"/>
    <w:rsid w:val="009063F7"/>
    <w:rsid w:val="00952762"/>
    <w:rsid w:val="00964723"/>
    <w:rsid w:val="00977FD1"/>
    <w:rsid w:val="009A1957"/>
    <w:rsid w:val="009B610E"/>
    <w:rsid w:val="009E6CC3"/>
    <w:rsid w:val="009F39BA"/>
    <w:rsid w:val="00A15BB0"/>
    <w:rsid w:val="00A357FC"/>
    <w:rsid w:val="00A947F2"/>
    <w:rsid w:val="00A94D83"/>
    <w:rsid w:val="00AA7C1D"/>
    <w:rsid w:val="00AB0029"/>
    <w:rsid w:val="00AC388B"/>
    <w:rsid w:val="00AF1E40"/>
    <w:rsid w:val="00B05E04"/>
    <w:rsid w:val="00B113CF"/>
    <w:rsid w:val="00B13526"/>
    <w:rsid w:val="00B13A52"/>
    <w:rsid w:val="00B277C2"/>
    <w:rsid w:val="00B453E2"/>
    <w:rsid w:val="00B52AC1"/>
    <w:rsid w:val="00B866AD"/>
    <w:rsid w:val="00B95445"/>
    <w:rsid w:val="00BA00C6"/>
    <w:rsid w:val="00BD2200"/>
    <w:rsid w:val="00BD4C84"/>
    <w:rsid w:val="00C009DF"/>
    <w:rsid w:val="00C12D9B"/>
    <w:rsid w:val="00C21765"/>
    <w:rsid w:val="00C52DF6"/>
    <w:rsid w:val="00C735E4"/>
    <w:rsid w:val="00CA3FAE"/>
    <w:rsid w:val="00CB33C4"/>
    <w:rsid w:val="00CD23A8"/>
    <w:rsid w:val="00CD7996"/>
    <w:rsid w:val="00CE272C"/>
    <w:rsid w:val="00CF71AF"/>
    <w:rsid w:val="00D16167"/>
    <w:rsid w:val="00D1791A"/>
    <w:rsid w:val="00D24531"/>
    <w:rsid w:val="00D45B9C"/>
    <w:rsid w:val="00D81D4A"/>
    <w:rsid w:val="00DC4817"/>
    <w:rsid w:val="00DD5D31"/>
    <w:rsid w:val="00DD767D"/>
    <w:rsid w:val="00DE68D8"/>
    <w:rsid w:val="00DE6E6E"/>
    <w:rsid w:val="00DF623E"/>
    <w:rsid w:val="00E15E39"/>
    <w:rsid w:val="00E3597D"/>
    <w:rsid w:val="00E43E39"/>
    <w:rsid w:val="00E55C02"/>
    <w:rsid w:val="00E87FD7"/>
    <w:rsid w:val="00ED08DE"/>
    <w:rsid w:val="00F5332C"/>
    <w:rsid w:val="00F64C79"/>
    <w:rsid w:val="00F83B03"/>
    <w:rsid w:val="00FC07A5"/>
    <w:rsid w:val="00FD5C1C"/>
    <w:rsid w:val="00FE1A2A"/>
    <w:rsid w:val="00FF69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DDB4E9B-3C96-48BC-B62F-F1BDD135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C94"/>
    <w:rPr>
      <w:rFonts w:ascii="Arial" w:hAnsi="Arial"/>
      <w:sz w:val="22"/>
      <w:lang w:eastAsia="en-US"/>
    </w:rPr>
  </w:style>
  <w:style w:type="paragraph" w:styleId="Heading1">
    <w:name w:val="heading 1"/>
    <w:basedOn w:val="Normal"/>
    <w:next w:val="Normal"/>
    <w:autoRedefine/>
    <w:qFormat/>
    <w:rsid w:val="0023565D"/>
    <w:pPr>
      <w:keepNext/>
      <w:shd w:val="clear" w:color="auto" w:fill="000000"/>
      <w:spacing w:after="480"/>
      <w:ind w:right="-700"/>
      <w:jc w:val="center"/>
      <w:outlineLvl w:val="0"/>
    </w:pPr>
    <w:rPr>
      <w:b/>
      <w:noProof/>
      <w:kern w:val="28"/>
      <w:sz w:val="32"/>
      <w:szCs w:val="32"/>
      <w:lang w:val="en-US"/>
    </w:rPr>
  </w:style>
  <w:style w:type="paragraph" w:styleId="Heading2">
    <w:name w:val="heading 2"/>
    <w:basedOn w:val="Normal"/>
    <w:next w:val="Normal"/>
    <w:autoRedefine/>
    <w:qFormat/>
    <w:rsid w:val="00B277C2"/>
    <w:pPr>
      <w:keepNext/>
      <w:shd w:val="clear" w:color="auto" w:fill="000000"/>
      <w:spacing w:after="240"/>
      <w:ind w:right="-700"/>
      <w:jc w:val="center"/>
      <w:outlineLvl w:val="1"/>
    </w:pPr>
    <w:rPr>
      <w:b/>
      <w:sz w:val="32"/>
      <w:szCs w:val="32"/>
    </w:rPr>
  </w:style>
  <w:style w:type="paragraph" w:styleId="Heading3">
    <w:name w:val="heading 3"/>
    <w:basedOn w:val="Normal"/>
    <w:next w:val="Normal"/>
    <w:autoRedefine/>
    <w:qFormat/>
    <w:pPr>
      <w:keepNext/>
      <w:spacing w:after="240"/>
      <w:outlineLvl w:val="2"/>
    </w:pPr>
    <w:rPr>
      <w:b/>
      <w:sz w:val="24"/>
    </w:rPr>
  </w:style>
  <w:style w:type="paragraph" w:styleId="Heading4">
    <w:name w:val="heading 4"/>
    <w:basedOn w:val="Normal"/>
    <w:next w:val="Normal"/>
    <w:qFormat/>
    <w:pPr>
      <w:keepNext/>
      <w:spacing w:after="180"/>
      <w:outlineLvl w:val="3"/>
    </w:pPr>
    <w:rPr>
      <w:bCs/>
      <w:i/>
      <w:szCs w:val="28"/>
    </w:rPr>
  </w:style>
  <w:style w:type="paragraph" w:styleId="Heading5">
    <w:name w:val="heading 5"/>
    <w:basedOn w:val="Normal"/>
    <w:next w:val="Normal"/>
    <w:qFormat/>
    <w:pPr>
      <w:keepNext/>
      <w:spacing w:after="240"/>
      <w:outlineLvl w:val="4"/>
    </w:pPr>
    <w:rPr>
      <w:rFonts w:ascii="Arial Bold" w:hAnsi="Arial Bold"/>
      <w:b/>
      <w:bCs/>
      <w:iCs/>
      <w:szCs w:val="26"/>
    </w:rPr>
  </w:style>
  <w:style w:type="paragraph" w:styleId="Heading6">
    <w:name w:val="heading 6"/>
    <w:basedOn w:val="Normal"/>
    <w:next w:val="Normal"/>
    <w:qFormat/>
    <w:pPr>
      <w:keepNext/>
      <w:spacing w:after="240"/>
      <w:outlineLvl w:val="5"/>
    </w:pPr>
    <w:rPr>
      <w:rFonts w:ascii="Arial Bold" w:hAnsi="Arial Bold"/>
      <w:b/>
      <w:bCs/>
      <w:szCs w:val="22"/>
    </w:rPr>
  </w:style>
  <w:style w:type="paragraph" w:styleId="Heading7">
    <w:name w:val="heading 7"/>
    <w:basedOn w:val="Normal"/>
    <w:next w:val="Normal"/>
    <w:qFormat/>
    <w:pPr>
      <w:keepNext/>
      <w:spacing w:after="240"/>
      <w:outlineLvl w:val="6"/>
    </w:pPr>
    <w:rPr>
      <w:rFonts w:ascii="Arial Bold" w:hAnsi="Arial Bold"/>
      <w:b/>
      <w:szCs w:val="24"/>
    </w:rPr>
  </w:style>
  <w:style w:type="paragraph" w:styleId="Heading8">
    <w:name w:val="heading 8"/>
    <w:basedOn w:val="Normal"/>
    <w:next w:val="Normal"/>
    <w:qFormat/>
    <w:pPr>
      <w:keepNext/>
      <w:spacing w:after="240"/>
      <w:outlineLvl w:val="7"/>
    </w:pPr>
    <w:rPr>
      <w:rFonts w:ascii="Arial Bold" w:hAnsi="Arial Bold"/>
      <w:b/>
      <w:iCs/>
      <w:szCs w:val="24"/>
    </w:rPr>
  </w:style>
  <w:style w:type="paragraph" w:styleId="Heading9">
    <w:name w:val="heading 9"/>
    <w:basedOn w:val="Normal"/>
    <w:next w:val="Normal"/>
    <w:qFormat/>
    <w:pPr>
      <w:keepNext/>
      <w:spacing w:after="240"/>
      <w:outlineLvl w:val="8"/>
    </w:pPr>
    <w:rPr>
      <w:rFonts w:ascii="Arial Bold" w:hAnsi="Arial Bold"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right" w:pos="9356"/>
      </w:tabs>
    </w:pPr>
    <w:rPr>
      <w:sz w:val="16"/>
    </w:rPr>
  </w:style>
  <w:style w:type="paragraph" w:styleId="Footer">
    <w:name w:val="footer"/>
    <w:basedOn w:val="Normal"/>
    <w:link w:val="FooterChar"/>
    <w:uiPriority w:val="99"/>
    <w:pPr>
      <w:tabs>
        <w:tab w:val="right" w:pos="9356"/>
      </w:tabs>
    </w:pPr>
    <w:rPr>
      <w:snapToGrid w:val="0"/>
      <w:sz w:val="10"/>
    </w:rPr>
  </w:style>
  <w:style w:type="character" w:styleId="PageNumber">
    <w:name w:val="page number"/>
    <w:rPr>
      <w:rFonts w:ascii="Arial" w:hAnsi="Arial"/>
      <w:sz w:val="20"/>
    </w:rPr>
  </w:style>
  <w:style w:type="paragraph" w:customStyle="1" w:styleId="Bullet1">
    <w:name w:val="Bullet 1"/>
    <w:basedOn w:val="Normal"/>
    <w:pPr>
      <w:numPr>
        <w:numId w:val="28"/>
      </w:numPr>
      <w:tabs>
        <w:tab w:val="clear" w:pos="360"/>
        <w:tab w:val="left" w:pos="284"/>
      </w:tabs>
      <w:spacing w:after="60"/>
    </w:pPr>
    <w:rPr>
      <w:rFonts w:cs="Arial"/>
      <w:szCs w:val="24"/>
    </w:rPr>
  </w:style>
  <w:style w:type="paragraph" w:styleId="NormalIndent">
    <w:name w:val="Normal Indent"/>
    <w:basedOn w:val="Normal"/>
    <w:pPr>
      <w:ind w:left="851"/>
    </w:pPr>
  </w:style>
  <w:style w:type="paragraph" w:customStyle="1" w:styleId="Bulletfloatblok">
    <w:name w:val="Bullet@float blok"/>
    <w:basedOn w:val="Normal"/>
    <w:pPr>
      <w:numPr>
        <w:numId w:val="13"/>
      </w:numPr>
      <w:tabs>
        <w:tab w:val="clear" w:pos="1211"/>
        <w:tab w:val="left" w:pos="1134"/>
      </w:tabs>
      <w:spacing w:after="60"/>
    </w:pPr>
  </w:style>
  <w:style w:type="paragraph" w:customStyle="1" w:styleId="Bulletfloatdia">
    <w:name w:val="Bullet@float dia"/>
    <w:basedOn w:val="Normal"/>
    <w:pPr>
      <w:numPr>
        <w:numId w:val="14"/>
      </w:numPr>
      <w:tabs>
        <w:tab w:val="clear" w:pos="1211"/>
        <w:tab w:val="left" w:pos="1134"/>
      </w:tabs>
      <w:spacing w:after="60"/>
    </w:pPr>
  </w:style>
  <w:style w:type="paragraph" w:customStyle="1" w:styleId="Bulletfloatdot">
    <w:name w:val="Bullet@float dot"/>
    <w:basedOn w:val="Normal"/>
    <w:pPr>
      <w:numPr>
        <w:numId w:val="15"/>
      </w:numPr>
      <w:tabs>
        <w:tab w:val="clear" w:pos="1211"/>
        <w:tab w:val="left" w:pos="1134"/>
      </w:tabs>
      <w:spacing w:after="60"/>
      <w:ind w:left="1135" w:hanging="284"/>
    </w:pPr>
  </w:style>
  <w:style w:type="paragraph" w:customStyle="1" w:styleId="Bulletmblok">
    <w:name w:val="Bullet@m blok"/>
    <w:basedOn w:val="Normal"/>
    <w:pPr>
      <w:numPr>
        <w:numId w:val="16"/>
      </w:numPr>
      <w:tabs>
        <w:tab w:val="clear" w:pos="360"/>
        <w:tab w:val="left" w:pos="284"/>
      </w:tabs>
      <w:spacing w:after="60"/>
    </w:pPr>
  </w:style>
  <w:style w:type="paragraph" w:customStyle="1" w:styleId="Bulletmdia">
    <w:name w:val="Bullet@m dia"/>
    <w:basedOn w:val="Normal"/>
    <w:pPr>
      <w:numPr>
        <w:numId w:val="17"/>
      </w:numPr>
      <w:tabs>
        <w:tab w:val="clear" w:pos="360"/>
        <w:tab w:val="left" w:pos="284"/>
      </w:tabs>
      <w:spacing w:after="60"/>
    </w:pPr>
  </w:style>
  <w:style w:type="paragraph" w:customStyle="1" w:styleId="Bulletmdot">
    <w:name w:val="Bullet@m dot"/>
    <w:basedOn w:val="Normal"/>
    <w:pPr>
      <w:numPr>
        <w:numId w:val="18"/>
      </w:numPr>
      <w:tabs>
        <w:tab w:val="clear" w:pos="360"/>
        <w:tab w:val="left" w:pos="284"/>
      </w:tabs>
      <w:spacing w:after="60"/>
    </w:pPr>
  </w:style>
  <w:style w:type="paragraph" w:customStyle="1" w:styleId="NormalInd75">
    <w:name w:val="Normal Ind .75"/>
    <w:basedOn w:val="NormalIndent"/>
    <w:pPr>
      <w:ind w:left="425"/>
    </w:pPr>
  </w:style>
  <w:style w:type="paragraph" w:customStyle="1" w:styleId="Bullet2">
    <w:name w:val="Bullet 2"/>
    <w:basedOn w:val="Normal"/>
    <w:pPr>
      <w:numPr>
        <w:numId w:val="21"/>
      </w:numPr>
      <w:tabs>
        <w:tab w:val="clear" w:pos="360"/>
        <w:tab w:val="left" w:pos="284"/>
      </w:tabs>
      <w:spacing w:after="60"/>
    </w:pPr>
    <w:rPr>
      <w:rFonts w:cs="Arial"/>
      <w:szCs w:val="24"/>
    </w:rPr>
  </w:style>
  <w:style w:type="paragraph" w:customStyle="1" w:styleId="Bullet2Indent">
    <w:name w:val="Bullet 2 Indent"/>
    <w:basedOn w:val="Bullet2"/>
    <w:pPr>
      <w:tabs>
        <w:tab w:val="clear" w:pos="284"/>
        <w:tab w:val="left" w:pos="1134"/>
      </w:tabs>
      <w:ind w:left="1135"/>
    </w:pPr>
  </w:style>
  <w:style w:type="paragraph" w:customStyle="1" w:styleId="BoxBulletHdg">
    <w:name w:val="Box Bullet Hdg"/>
    <w:basedOn w:val="Normal"/>
    <w:next w:val="NormalInd75"/>
    <w:pPr>
      <w:keepNext/>
      <w:numPr>
        <w:numId w:val="19"/>
      </w:numPr>
      <w:spacing w:after="180"/>
    </w:pPr>
    <w:rPr>
      <w:rFonts w:ascii="Arial Black" w:hAnsi="Arial Black"/>
      <w:caps/>
      <w:sz w:val="20"/>
    </w:rPr>
  </w:style>
  <w:style w:type="paragraph" w:customStyle="1" w:styleId="Bullet1Indent">
    <w:name w:val="Bullet 1 Indent"/>
    <w:basedOn w:val="Bullet1"/>
    <w:pPr>
      <w:numPr>
        <w:numId w:val="27"/>
      </w:numPr>
      <w:tabs>
        <w:tab w:val="clear" w:pos="284"/>
        <w:tab w:val="clear" w:pos="1211"/>
        <w:tab w:val="left" w:pos="1134"/>
      </w:tabs>
    </w:pPr>
  </w:style>
  <w:style w:type="paragraph" w:customStyle="1" w:styleId="NBRBulletHdg">
    <w:name w:val="NBR Bullet Hdg"/>
    <w:basedOn w:val="Normal"/>
    <w:next w:val="NormalIndent"/>
    <w:pPr>
      <w:keepNext/>
      <w:numPr>
        <w:numId w:val="22"/>
      </w:numPr>
      <w:tabs>
        <w:tab w:val="clear" w:pos="795"/>
        <w:tab w:val="left" w:pos="851"/>
      </w:tabs>
      <w:spacing w:after="120"/>
      <w:ind w:left="851" w:hanging="851"/>
    </w:pPr>
    <w:rPr>
      <w:rFonts w:ascii="Arial Black" w:hAnsi="Arial Black"/>
      <w:szCs w:val="24"/>
    </w:rPr>
  </w:style>
  <w:style w:type="paragraph" w:customStyle="1" w:styleId="Numberedpara">
    <w:name w:val="Numbered para"/>
    <w:basedOn w:val="Normal"/>
    <w:pPr>
      <w:numPr>
        <w:numId w:val="23"/>
      </w:numPr>
      <w:tabs>
        <w:tab w:val="clear" w:pos="720"/>
        <w:tab w:val="num" w:pos="851"/>
      </w:tabs>
      <w:spacing w:after="240"/>
      <w:ind w:left="851" w:hanging="851"/>
      <w:jc w:val="both"/>
    </w:pPr>
    <w:rPr>
      <w:rFonts w:cs="Arial"/>
    </w:rPr>
  </w:style>
  <w:style w:type="paragraph" w:customStyle="1" w:styleId="Bulletpara12">
    <w:name w:val="Bullet para +12"/>
    <w:basedOn w:val="Normal"/>
    <w:pPr>
      <w:numPr>
        <w:numId w:val="24"/>
      </w:numPr>
      <w:spacing w:after="240"/>
    </w:pPr>
    <w:rPr>
      <w:lang w:val="fr-FR"/>
    </w:rPr>
  </w:style>
  <w:style w:type="paragraph" w:styleId="FootnoteText">
    <w:name w:val="footnote text"/>
    <w:basedOn w:val="Normal"/>
    <w:semiHidden/>
    <w:rsid w:val="0082114A"/>
    <w:rPr>
      <w:sz w:val="20"/>
    </w:rPr>
  </w:style>
  <w:style w:type="character" w:styleId="FootnoteReference">
    <w:name w:val="footnote reference"/>
    <w:semiHidden/>
    <w:rsid w:val="0082114A"/>
    <w:rPr>
      <w:vertAlign w:val="superscript"/>
    </w:rPr>
  </w:style>
  <w:style w:type="table" w:styleId="TableGrid">
    <w:name w:val="Table Grid"/>
    <w:basedOn w:val="TableNormal"/>
    <w:rsid w:val="00643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semiHidden/>
    <w:rsid w:val="005A1488"/>
    <w:rPr>
      <w:sz w:val="20"/>
    </w:rPr>
  </w:style>
  <w:style w:type="character" w:styleId="EndnoteReference">
    <w:name w:val="endnote reference"/>
    <w:semiHidden/>
    <w:rsid w:val="005A1488"/>
    <w:rPr>
      <w:vertAlign w:val="superscript"/>
    </w:rPr>
  </w:style>
  <w:style w:type="paragraph" w:styleId="BalloonText">
    <w:name w:val="Balloon Text"/>
    <w:basedOn w:val="Normal"/>
    <w:semiHidden/>
    <w:rsid w:val="00DF623E"/>
    <w:rPr>
      <w:rFonts w:ascii="Tahoma" w:hAnsi="Tahoma" w:cs="Tahoma"/>
      <w:sz w:val="16"/>
      <w:szCs w:val="16"/>
    </w:rPr>
  </w:style>
  <w:style w:type="paragraph" w:styleId="BodyText3">
    <w:name w:val="Body Text 3"/>
    <w:basedOn w:val="Normal"/>
    <w:semiHidden/>
    <w:rsid w:val="00563BEF"/>
    <w:rPr>
      <w:rFonts w:cs="Arial"/>
      <w:szCs w:val="24"/>
      <w:lang w:val="en-US"/>
    </w:rPr>
  </w:style>
  <w:style w:type="paragraph" w:styleId="ListParagraph">
    <w:name w:val="List Paragraph"/>
    <w:basedOn w:val="Normal"/>
    <w:qFormat/>
    <w:rsid w:val="00563BEF"/>
    <w:pPr>
      <w:ind w:left="720"/>
    </w:pPr>
    <w:rPr>
      <w:rFonts w:ascii="Times New Roman" w:hAnsi="Times New Roman"/>
      <w:sz w:val="24"/>
      <w:szCs w:val="24"/>
      <w:lang w:val="en-US"/>
    </w:rPr>
  </w:style>
  <w:style w:type="paragraph" w:customStyle="1" w:styleId="BlackBARtext">
    <w:name w:val="BlackBAR text"/>
    <w:next w:val="Normal"/>
    <w:rsid w:val="0063034C"/>
    <w:pPr>
      <w:spacing w:before="40"/>
      <w:ind w:right="108"/>
      <w:jc w:val="right"/>
    </w:pPr>
    <w:rPr>
      <w:rFonts w:ascii="Arial Bold" w:hAnsi="Arial Bold" w:cs="Arial"/>
      <w:b/>
      <w:caps/>
      <w:color w:val="FFFFFF"/>
      <w:spacing w:val="10"/>
      <w:sz w:val="14"/>
      <w:szCs w:val="15"/>
      <w:lang w:eastAsia="en-US"/>
    </w:rPr>
  </w:style>
  <w:style w:type="character" w:styleId="Hyperlink">
    <w:name w:val="Hyperlink"/>
    <w:rsid w:val="003F369D"/>
    <w:rPr>
      <w:color w:val="0563C1"/>
      <w:u w:val="single"/>
    </w:rPr>
  </w:style>
  <w:style w:type="character" w:customStyle="1" w:styleId="UnresolvedMention">
    <w:name w:val="Unresolved Mention"/>
    <w:uiPriority w:val="99"/>
    <w:semiHidden/>
    <w:unhideWhenUsed/>
    <w:rsid w:val="003F369D"/>
    <w:rPr>
      <w:color w:val="808080"/>
      <w:shd w:val="clear" w:color="auto" w:fill="E6E6E6"/>
    </w:rPr>
  </w:style>
  <w:style w:type="character" w:customStyle="1" w:styleId="FooterChar">
    <w:name w:val="Footer Char"/>
    <w:link w:val="Footer"/>
    <w:uiPriority w:val="99"/>
    <w:rsid w:val="00382376"/>
    <w:rPr>
      <w:rFonts w:ascii="Arial" w:hAnsi="Arial"/>
      <w:snapToGrid w:val="0"/>
      <w:sz w:val="10"/>
      <w:lang w:eastAsia="en-US"/>
    </w:rPr>
  </w:style>
  <w:style w:type="paragraph" w:styleId="Revision">
    <w:name w:val="Revision"/>
    <w:hidden/>
    <w:uiPriority w:val="99"/>
    <w:semiHidden/>
    <w:rsid w:val="00274573"/>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panz@fireprotection.org.n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D6721-018D-4E3D-A5EA-67C54404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Normal.dot File - Word 97</vt:lpstr>
    </vt:vector>
  </TitlesOfParts>
  <Company>Aon New Zealand</Company>
  <LinksUpToDate>false</LinksUpToDate>
  <CharactersWithSpaces>9241</CharactersWithSpaces>
  <SharedDoc>false</SharedDoc>
  <HLinks>
    <vt:vector size="6" baseType="variant">
      <vt:variant>
        <vt:i4>6422556</vt:i4>
      </vt:variant>
      <vt:variant>
        <vt:i4>0</vt:i4>
      </vt:variant>
      <vt:variant>
        <vt:i4>0</vt:i4>
      </vt:variant>
      <vt:variant>
        <vt:i4>5</vt:i4>
      </vt:variant>
      <vt:variant>
        <vt:lpwstr>mailto:fpanz@fireprotection.org.nz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 File - Word 97</dc:title>
  <dc:subject>Standard File for Aon Risk Services</dc:subject>
  <dc:creator>Aon New Zealand</dc:creator>
  <cp:keywords/>
  <dc:description/>
  <cp:lastModifiedBy>Chris Mak</cp:lastModifiedBy>
  <cp:revision>2</cp:revision>
  <cp:lastPrinted>2017-12-06T02:04:00Z</cp:lastPrinted>
  <dcterms:created xsi:type="dcterms:W3CDTF">2017-12-06T22:06:00Z</dcterms:created>
  <dcterms:modified xsi:type="dcterms:W3CDTF">2017-12-06T22:06:00Z</dcterms:modified>
</cp:coreProperties>
</file>